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5E358A5F" w14:textId="77777777" w:rsidR="00857962" w:rsidRPr="00460028" w:rsidRDefault="00F66FD2" w:rsidP="00857962">
      <w:pPr>
        <w:pStyle w:val="Title"/>
      </w:pPr>
      <w:bookmarkStart w:id="0" w:name="_Toc290110705"/>
      <w:r>
        <w:rPr>
          <w:noProof/>
          <w:lang w:eastAsia="en-GB"/>
        </w:rPr>
        <w:pict w14:anchorId="2440B349">
          <v:shapetype id="_x0000_t202" coordsize="21600,21600" o:spt="202" path="m0,0l0,21600,21600,21600,21600,0xe">
            <v:stroke joinstyle="miter"/>
            <v:path gradientshapeok="t" o:connecttype="rect"/>
          </v:shapetype>
          <v:shape id="Text Box 115" o:spid="_x0000_s1029" type="#_x0000_t202" style="position:absolute;left:0;text-align:left;margin-left:-92.75pt;margin-top:114.85pt;width:225.8pt;height:31.7pt;rotation:-90;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" filled="f" fillcolor="#0c9" stroked="f">
            <v:textbox style="layout-flow:vertical;mso-layout-flow-alt:bottom-to-top">
              <w:txbxContent>
                <w:p w14:paraId="5FC92493" w14:textId="77777777" w:rsidR="00460028" w:rsidRDefault="00460028"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w:r>
      <w:r>
        <w:rPr>
          <w:noProof/>
          <w:lang w:eastAsia="en-GB"/>
        </w:rPr>
        <w:pict w14:anchorId="612AB6C2">
          <v:line id="Line 117" o:spid="_x0000_s1031" style="position:absolute;left:0;text-align:left;z-index:251660800;visibility:visible" from="0,22.75pt" to=".05pt,67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"/>
        </w:pict>
      </w:r>
      <w:r>
        <w:rPr>
          <w:noProof/>
          <w:lang w:eastAsia="en-GB"/>
        </w:rPr>
        <w:pict w14:anchorId="3EB21601">
          <v:line id="Line 116" o:spid="_x0000_s1030" style="position:absolute;left:0;text-align:left;flip:y;z-index:251659776;visibility:visible" from="40.45pt,22.75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"/>
        </w:pict>
      </w:r>
      <w:r>
        <w:rPr>
          <w:noProof/>
          <w:lang w:eastAsia="en-GB"/>
        </w:rPr>
        <w:pict w14:anchorId="510302EC">
          <v:shape id="Text Box 114" o:spid="_x0000_s1028" type="#_x0000_t202" style="position:absolute;left:0;text-align:left;margin-left:-193.15pt;margin-top:447.95pt;width:422.3pt;height:36pt;rotation:-90;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" filled="f" fillcolor="#0c9" stroked="f">
            <v:textbox style="layout-flow:vertical;mso-layout-flow-alt:bottom-to-top">
              <w:txbxContent>
                <w:p w14:paraId="353458F5" w14:textId="77777777"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070873">
                    <w:rPr>
                      <w:rFonts w:cs="Arial"/>
                      <w:color w:val="000000"/>
                      <w:lang w:val="fr-FR"/>
                    </w:rPr>
                    <w:t xml:space="preserve">   </w:t>
                  </w:r>
                  <w:r>
                    <w:rPr>
                      <w:rFonts w:cs="Arial"/>
                      <w:i/>
                      <w:iCs/>
                      <w:color w:val="000000"/>
                      <w:lang w:val="fr-FR"/>
                    </w:rPr>
                    <w:t xml:space="preserve"> </w:t>
                  </w:r>
                  <w:r>
                    <w:rPr>
                      <w:rFonts w:cs="Arial"/>
                      <w:b/>
                      <w:bCs/>
                      <w:i/>
                      <w:iCs/>
                      <w:color w:val="000000"/>
                      <w:sz w:val="48"/>
                      <w:szCs w:val="48"/>
                      <w:lang w:val="fr-FR"/>
                    </w:rPr>
                    <w:t>IALA</w:t>
                  </w:r>
                </w:p>
              </w:txbxContent>
            </v:textbox>
          </v:shape>
        </w:pict>
      </w:r>
      <w:r>
        <w:rPr>
          <w:noProof/>
          <w:lang w:eastAsia="en-GB"/>
        </w:rPr>
        <w:pict w14:anchorId="7B93FA69">
          <v:shape id="Text Box 118" o:spid="_x0000_s1027" type="#_x0000_t202" style="position:absolute;left:0;text-align:left;margin-left:67.35pt;margin-top:585.35pt;width:361.25pt;height:69.6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JoAhWi9AgAAwgUAAA4AAAAAAAAAAAAAAAAALgIAAGRycy9lMm9Eb2MueG1sUEsBAi0AFAAGAAgA&#10;AAAhAKE4/WThAAAADQEAAA8AAAAAAAAAAAAAAAAAFwUAAGRycy9kb3ducmV2LnhtbFBLBQYAAAAA&#10;BAAEAPMAAAAlBgAAAAA=&#10;" filled="f" fillcolor="#0c9" stroked="f">
            <v:textbox>
              <w:txbxContent>
                <w:p w14:paraId="66D6E3B9" w14:textId="77777777" w:rsidR="00460028" w:rsidRPr="0044047B" w:rsidRDefault="001C2FB8" w:rsidP="00460028">
                  <w:pPr>
                    <w:autoSpaceDE w:val="0"/>
                    <w:autoSpaceDN w:val="0"/>
                    <w:adjustRightInd w:val="0"/>
                    <w:jc w:val="center"/>
                    <w:rPr>
                      <w:rFonts w:cs="Arial"/>
                      <w:color w:val="000000"/>
                      <w:sz w:val="20"/>
                      <w:szCs w:val="18"/>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14:paraId="5CEB1150" w14:textId="77777777" w:rsidR="00460028" w:rsidRPr="0044047B" w:rsidRDefault="00F9544D" w:rsidP="00460028">
                  <w:pPr>
                    <w:autoSpaceDE w:val="0"/>
                    <w:autoSpaceDN w:val="0"/>
                    <w:adjustRightInd w:val="0"/>
                    <w:jc w:val="center"/>
                    <w:rPr>
                      <w:rFonts w:cs="Arial"/>
                      <w:color w:val="000000"/>
                      <w:sz w:val="20"/>
                      <w:szCs w:val="18"/>
                    </w:rPr>
                  </w:pPr>
                  <w:proofErr w:type="gramStart"/>
                  <w:r w:rsidRPr="0044047B">
                    <w:rPr>
                      <w:rFonts w:cs="Arial"/>
                      <w:color w:val="000000"/>
                      <w:sz w:val="20"/>
                      <w:szCs w:val="18"/>
                    </w:rPr>
                    <w:t>78100</w:t>
                  </w:r>
                  <w:r>
                    <w:rPr>
                      <w:rFonts w:cs="Arial"/>
                      <w:color w:val="000000"/>
                      <w:sz w:val="20"/>
                      <w:szCs w:val="18"/>
                    </w:rPr>
                    <w:t xml:space="preserve"> </w:t>
                  </w:r>
                  <w:r w:rsidR="00460028" w:rsidRPr="0044047B">
                    <w:rPr>
                      <w:rFonts w:cs="Arial"/>
                      <w:color w:val="000000"/>
                      <w:sz w:val="20"/>
                      <w:szCs w:val="18"/>
                    </w:rPr>
                    <w:t xml:space="preserve">Saint </w:t>
                  </w:r>
                  <w:proofErr w:type="spellStart"/>
                  <w:r w:rsidR="00460028" w:rsidRPr="0044047B">
                    <w:rPr>
                      <w:rFonts w:cs="Arial"/>
                      <w:color w:val="000000"/>
                      <w:sz w:val="20"/>
                      <w:szCs w:val="18"/>
                    </w:rPr>
                    <w:t>Germain</w:t>
                  </w:r>
                  <w:proofErr w:type="spellEnd"/>
                  <w:r w:rsidR="00460028" w:rsidRPr="0044047B">
                    <w:rPr>
                      <w:rFonts w:cs="Arial"/>
                      <w:color w:val="000000"/>
                      <w:sz w:val="20"/>
                      <w:szCs w:val="18"/>
                    </w:rPr>
                    <w:t xml:space="preserve"> en </w:t>
                  </w:r>
                  <w:proofErr w:type="spellStart"/>
                  <w:r w:rsidR="00460028" w:rsidRPr="0044047B">
                    <w:rPr>
                      <w:rFonts w:cs="Arial"/>
                      <w:color w:val="000000"/>
                      <w:sz w:val="20"/>
                      <w:szCs w:val="18"/>
                    </w:rPr>
                    <w:t>Laye</w:t>
                  </w:r>
                  <w:proofErr w:type="spellEnd"/>
                  <w:r w:rsidR="00460028" w:rsidRPr="0044047B">
                    <w:rPr>
                      <w:rFonts w:cs="Arial"/>
                      <w:color w:val="000000"/>
                      <w:sz w:val="20"/>
                      <w:szCs w:val="18"/>
                    </w:rPr>
                    <w:t>, France</w:t>
                  </w:r>
                  <w:proofErr w:type="gramEnd"/>
                </w:p>
                <w:p w14:paraId="4104137D" w14:textId="77777777" w:rsidR="00460028" w:rsidRPr="0044047B" w:rsidRDefault="00460028" w:rsidP="00460028">
                  <w:pPr>
                    <w:autoSpaceDE w:val="0"/>
                    <w:autoSpaceDN w:val="0"/>
                    <w:adjustRightInd w:val="0"/>
                    <w:jc w:val="center"/>
                    <w:rPr>
                      <w:rFonts w:cs="Arial"/>
                      <w:color w:val="000000"/>
                      <w:sz w:val="20"/>
                      <w:szCs w:val="18"/>
                    </w:rPr>
                  </w:pPr>
                  <w:r w:rsidRPr="0044047B">
                    <w:rPr>
                      <w:rFonts w:cs="Arial"/>
                      <w:color w:val="000000"/>
                      <w:sz w:val="20"/>
                      <w:szCs w:val="18"/>
                    </w:rPr>
                    <w:t>Telephone</w:t>
                  </w:r>
                  <w:r w:rsidR="0044047B" w:rsidRPr="0044047B">
                    <w:rPr>
                      <w:rFonts w:cs="Arial"/>
                      <w:color w:val="000000"/>
                      <w:sz w:val="20"/>
                      <w:szCs w:val="18"/>
                    </w:rPr>
                    <w:t>:</w:t>
                  </w:r>
                  <w:r w:rsidRPr="0044047B">
                    <w:rPr>
                      <w:rFonts w:cs="Arial"/>
                      <w:color w:val="000000"/>
                      <w:sz w:val="20"/>
                      <w:szCs w:val="18"/>
                    </w:rPr>
                    <w:t xml:space="preserve"> +33 1 34 51 70 0</w:t>
                  </w:r>
                  <w:r w:rsidR="00070873">
                    <w:rPr>
                      <w:rFonts w:cs="Arial"/>
                      <w:color w:val="000000"/>
                      <w:sz w:val="20"/>
                      <w:szCs w:val="18"/>
                    </w:rPr>
                    <w:t>1</w:t>
                  </w:r>
                  <w:r w:rsidRPr="0044047B">
                    <w:rPr>
                      <w:rFonts w:cs="Arial"/>
                      <w:color w:val="000000"/>
                      <w:sz w:val="20"/>
                      <w:szCs w:val="18"/>
                    </w:rPr>
                    <w:t xml:space="preserve"> </w:t>
                  </w:r>
                  <w:r w:rsidR="0044047B" w:rsidRPr="0044047B">
                    <w:rPr>
                      <w:rFonts w:cs="Arial"/>
                      <w:color w:val="000000"/>
                      <w:sz w:val="20"/>
                      <w:szCs w:val="18"/>
                    </w:rPr>
                    <w:t xml:space="preserve"> </w:t>
                  </w:r>
                  <w:r w:rsidR="0044047B">
                    <w:rPr>
                      <w:rFonts w:cs="Arial"/>
                      <w:color w:val="000000"/>
                      <w:sz w:val="20"/>
                      <w:szCs w:val="18"/>
                    </w:rPr>
                    <w:t xml:space="preserve">  </w:t>
                  </w:r>
                  <w:r w:rsidR="0044047B" w:rsidRPr="0044047B">
                    <w:rPr>
                      <w:rFonts w:cs="Arial"/>
                      <w:color w:val="000000"/>
                      <w:sz w:val="20"/>
                      <w:szCs w:val="18"/>
                    </w:rPr>
                    <w:t>Fax:</w:t>
                  </w:r>
                  <w:r w:rsidR="00F9544D">
                    <w:rPr>
                      <w:rFonts w:cs="Arial"/>
                      <w:color w:val="000000"/>
                      <w:sz w:val="20"/>
                      <w:szCs w:val="18"/>
                    </w:rPr>
                    <w:t xml:space="preserve"> +33 1 34 51 82 05</w:t>
                  </w:r>
                </w:p>
                <w:p w14:paraId="546C6BB0" w14:textId="77777777" w:rsidR="00460028" w:rsidRPr="0044047B" w:rsidRDefault="00985597" w:rsidP="00070873">
                  <w:pPr>
                    <w:autoSpaceDE w:val="0"/>
                    <w:autoSpaceDN w:val="0"/>
                    <w:adjustRightInd w:val="0"/>
                    <w:jc w:val="center"/>
                    <w:rPr>
                      <w:rFonts w:cs="Arial"/>
                      <w:color w:val="000000"/>
                      <w:sz w:val="18"/>
                      <w:szCs w:val="18"/>
                    </w:rPr>
                  </w:pPr>
                  <w:proofErr w:type="gramStart"/>
                  <w:r>
                    <w:rPr>
                      <w:rFonts w:cs="Arial"/>
                      <w:color w:val="000000"/>
                      <w:sz w:val="20"/>
                      <w:szCs w:val="18"/>
                    </w:rPr>
                    <w:t>e</w:t>
                  </w:r>
                  <w:proofErr w:type="gramEnd"/>
                  <w:r w:rsidR="0044047B">
                    <w:rPr>
                      <w:rFonts w:cs="Arial"/>
                      <w:color w:val="000000"/>
                      <w:sz w:val="20"/>
                      <w:szCs w:val="18"/>
                    </w:rPr>
                    <w:t>-mail:</w:t>
                  </w:r>
                  <w:r w:rsidR="00C80BE0">
                    <w:rPr>
                      <w:rFonts w:cs="Arial"/>
                      <w:color w:val="000000"/>
                      <w:sz w:val="20"/>
                      <w:szCs w:val="18"/>
                    </w:rPr>
                    <w:t xml:space="preserve"> </w:t>
                  </w:r>
                  <w:r w:rsidR="0044047B">
                    <w:rPr>
                      <w:rFonts w:cs="Arial"/>
                      <w:color w:val="000000"/>
                      <w:sz w:val="20"/>
                      <w:szCs w:val="18"/>
                    </w:rPr>
                    <w:t xml:space="preserve"> </w:t>
                  </w:r>
                  <w:hyperlink r:id="rId9" w:history="1">
                    <w:r w:rsidR="00C80BE0">
                      <w:rPr>
                        <w:rStyle w:val="Hyperlink"/>
                        <w:rFonts w:cs="Arial"/>
                        <w:sz w:val="20"/>
                        <w:szCs w:val="18"/>
                      </w:rPr>
                      <w:t>contact@iala-aism.org</w:t>
                    </w:r>
                  </w:hyperlink>
                  <w:r w:rsidR="00070873">
                    <w:rPr>
                      <w:rFonts w:cs="Arial"/>
                      <w:color w:val="000000"/>
                      <w:sz w:val="20"/>
                      <w:szCs w:val="18"/>
                    </w:rPr>
                    <w:t xml:space="preserve">       </w:t>
                  </w:r>
                  <w:r w:rsidR="00460028" w:rsidRPr="0044047B">
                    <w:rPr>
                      <w:rFonts w:cs="Arial"/>
                      <w:color w:val="000000"/>
                      <w:sz w:val="20"/>
                      <w:szCs w:val="18"/>
                    </w:rPr>
                    <w:t>Internet</w:t>
                  </w:r>
                  <w:r w:rsidR="0044047B">
                    <w:rPr>
                      <w:rFonts w:cs="Arial"/>
                      <w:color w:val="000000"/>
                      <w:sz w:val="20"/>
                      <w:szCs w:val="18"/>
                    </w:rPr>
                    <w:t xml:space="preserve">: </w:t>
                  </w:r>
                  <w:r w:rsidR="00460028" w:rsidRPr="0044047B">
                    <w:rPr>
                      <w:rFonts w:cs="Arial"/>
                      <w:color w:val="000000"/>
                      <w:sz w:val="20"/>
                      <w:szCs w:val="18"/>
                    </w:rPr>
                    <w:t xml:space="preserve"> </w:t>
                  </w:r>
                  <w:hyperlink r:id="rId10" w:history="1">
                    <w:r w:rsidR="00070873" w:rsidRPr="00126198">
                      <w:rPr>
                        <w:rStyle w:val="Hyperlink"/>
                        <w:rFonts w:cs="Arial"/>
                        <w:sz w:val="20"/>
                        <w:szCs w:val="18"/>
                      </w:rPr>
                      <w:t>www.iala-aism.org</w:t>
                    </w:r>
                  </w:hyperlink>
                </w:p>
              </w:txbxContent>
            </v:textbox>
          </v:shape>
        </w:pict>
      </w:r>
      <w:r w:rsidR="001C2FB8">
        <w:rPr>
          <w:b w:val="0"/>
          <w:bCs w:val="0"/>
          <w:noProof/>
          <w:lang w:val="en-US"/>
        </w:rPr>
        <w:drawing>
          <wp:anchor distT="0" distB="0" distL="114300" distR="114300" simplePos="0" relativeHeight="251655680" behindDoc="0" locked="0" layoutInCell="1" allowOverlap="1" wp14:anchorId="76FA96D0" wp14:editId="06788F65">
            <wp:simplePos x="0" y="0"/>
            <wp:positionH relativeFrom="column">
              <wp:posOffset>2514600</wp:posOffset>
            </wp:positionH>
            <wp:positionV relativeFrom="paragraph">
              <wp:posOffset>4611370</wp:posOffset>
            </wp:positionV>
            <wp:extent cx="898525" cy="1236980"/>
            <wp:effectExtent l="0" t="0" r="0" b="1270"/>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anchor>
        </w:drawing>
      </w:r>
      <w:r>
        <w:rPr>
          <w:noProof/>
          <w:lang w:eastAsia="en-GB"/>
        </w:rPr>
        <w:pict w14:anchorId="5A21C379">
          <v:shape id="Text Box 111" o:spid="_x0000_s1026" type="#_x0000_t202" style="position:absolute;left:0;text-align:left;margin-left:84pt;margin-top:39.1pt;width:4in;height:291.85pt;z-index:2516546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" filled="f" fillcolor="#0c9" stroked="f">
            <v:textbox>
              <w:txbxContent>
                <w:p w14:paraId="77B3F149" w14:textId="77777777" w:rsidR="0044047B" w:rsidRDefault="00460028" w:rsidP="00460028">
                  <w:pPr>
                    <w:autoSpaceDE w:val="0"/>
                    <w:autoSpaceDN w:val="0"/>
                    <w:adjustRightInd w:val="0"/>
                    <w:jc w:val="center"/>
                    <w:rPr>
                      <w:rFonts w:cs="Arial"/>
                      <w:b/>
                      <w:bCs/>
                      <w:color w:val="000000"/>
                      <w:sz w:val="36"/>
                      <w:szCs w:val="36"/>
                    </w:rPr>
                  </w:pPr>
                  <w:r>
                    <w:rPr>
                      <w:rFonts w:cs="Arial"/>
                      <w:b/>
                      <w:bCs/>
                      <w:color w:val="000000"/>
                      <w:sz w:val="36"/>
                      <w:szCs w:val="36"/>
                    </w:rPr>
                    <w:t xml:space="preserve">IALA </w:t>
                  </w:r>
                  <w:r w:rsidR="0044047B">
                    <w:rPr>
                      <w:rFonts w:cs="Arial"/>
                      <w:b/>
                      <w:bCs/>
                      <w:color w:val="000000"/>
                      <w:sz w:val="36"/>
                      <w:szCs w:val="36"/>
                    </w:rPr>
                    <w:t>Recommendation</w:t>
                  </w:r>
                </w:p>
                <w:p w14:paraId="4D3C6C0A" w14:textId="77777777" w:rsidR="00460028" w:rsidRPr="008F2CE7" w:rsidRDefault="008F2CE7" w:rsidP="00460028">
                  <w:pPr>
                    <w:autoSpaceDE w:val="0"/>
                    <w:autoSpaceDN w:val="0"/>
                    <w:adjustRightInd w:val="0"/>
                    <w:jc w:val="center"/>
                    <w:rPr>
                      <w:rFonts w:cs="Arial"/>
                      <w:b/>
                      <w:bCs/>
                      <w:color w:val="000000"/>
                      <w:sz w:val="36"/>
                      <w:szCs w:val="36"/>
                    </w:rPr>
                  </w:pPr>
                  <w:r w:rsidRPr="008F2CE7">
                    <w:rPr>
                      <w:rFonts w:cs="Arial"/>
                      <w:b/>
                      <w:bCs/>
                      <w:color w:val="000000"/>
                      <w:sz w:val="36"/>
                      <w:szCs w:val="36"/>
                    </w:rPr>
                    <w:t>O-104</w:t>
                  </w:r>
                </w:p>
                <w:p w14:paraId="2209927A" w14:textId="77777777" w:rsidR="00460028" w:rsidRPr="008F2CE7" w:rsidRDefault="00460028" w:rsidP="00460028">
                  <w:pPr>
                    <w:autoSpaceDE w:val="0"/>
                    <w:autoSpaceDN w:val="0"/>
                    <w:adjustRightInd w:val="0"/>
                    <w:jc w:val="center"/>
                    <w:rPr>
                      <w:rFonts w:cs="Arial"/>
                      <w:b/>
                      <w:bCs/>
                      <w:color w:val="000000"/>
                      <w:sz w:val="36"/>
                      <w:szCs w:val="36"/>
                    </w:rPr>
                  </w:pPr>
                </w:p>
                <w:p w14:paraId="644519CD" w14:textId="77777777" w:rsidR="00460028" w:rsidRPr="008F2CE7" w:rsidRDefault="00460028" w:rsidP="00460028">
                  <w:pPr>
                    <w:autoSpaceDE w:val="0"/>
                    <w:autoSpaceDN w:val="0"/>
                    <w:adjustRightInd w:val="0"/>
                    <w:jc w:val="center"/>
                    <w:rPr>
                      <w:rFonts w:cs="Arial"/>
                      <w:b/>
                      <w:bCs/>
                      <w:color w:val="000000"/>
                      <w:sz w:val="36"/>
                      <w:szCs w:val="36"/>
                    </w:rPr>
                  </w:pPr>
                  <w:r w:rsidRPr="008F2CE7">
                    <w:rPr>
                      <w:rFonts w:cs="Arial"/>
                      <w:b/>
                      <w:bCs/>
                      <w:color w:val="000000"/>
                      <w:sz w:val="36"/>
                      <w:szCs w:val="36"/>
                    </w:rPr>
                    <w:t>On</w:t>
                  </w:r>
                </w:p>
                <w:p w14:paraId="49FBB240"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57F226DA" w14:textId="77777777" w:rsidR="00460028" w:rsidRPr="008F2CE7" w:rsidRDefault="000F7F86" w:rsidP="007E4A72">
                  <w:pPr>
                    <w:autoSpaceDE w:val="0"/>
                    <w:autoSpaceDN w:val="0"/>
                    <w:adjustRightInd w:val="0"/>
                    <w:ind w:left="360"/>
                    <w:jc w:val="center"/>
                    <w:rPr>
                      <w:rFonts w:cs="Arial"/>
                      <w:b/>
                      <w:bCs/>
                      <w:color w:val="000000"/>
                      <w:sz w:val="36"/>
                      <w:szCs w:val="36"/>
                      <w:highlight w:val="yellow"/>
                    </w:rPr>
                  </w:pPr>
                  <w:r>
                    <w:rPr>
                      <w:b/>
                      <w:sz w:val="36"/>
                      <w:szCs w:val="36"/>
                    </w:rPr>
                    <w:t>‘</w:t>
                  </w:r>
                  <w:r w:rsidR="008F2CE7" w:rsidRPr="008F2CE7">
                    <w:rPr>
                      <w:b/>
                      <w:sz w:val="36"/>
                      <w:szCs w:val="36"/>
                    </w:rPr>
                    <w:t>Off Station</w:t>
                  </w:r>
                  <w:r>
                    <w:rPr>
                      <w:b/>
                      <w:sz w:val="36"/>
                      <w:szCs w:val="36"/>
                    </w:rPr>
                    <w:t>’</w:t>
                  </w:r>
                  <w:r w:rsidR="008F2CE7" w:rsidRPr="008F2CE7">
                    <w:rPr>
                      <w:b/>
                      <w:sz w:val="36"/>
                      <w:szCs w:val="36"/>
                    </w:rPr>
                    <w:t xml:space="preserve"> Signals for Major Floating Aids</w:t>
                  </w:r>
                </w:p>
                <w:p w14:paraId="7FC95EB8"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6B43BDC4" w14:textId="77777777" w:rsidR="00460028" w:rsidRPr="0044047B" w:rsidRDefault="00460028" w:rsidP="00460028">
                  <w:pPr>
                    <w:autoSpaceDE w:val="0"/>
                    <w:autoSpaceDN w:val="0"/>
                    <w:adjustRightInd w:val="0"/>
                    <w:jc w:val="center"/>
                    <w:rPr>
                      <w:rFonts w:cs="Arial"/>
                      <w:b/>
                      <w:bCs/>
                      <w:color w:val="000000"/>
                      <w:sz w:val="36"/>
                      <w:szCs w:val="36"/>
                      <w:highlight w:val="yellow"/>
                    </w:rPr>
                  </w:pPr>
                  <w:r w:rsidRPr="008F2CE7">
                    <w:rPr>
                      <w:rFonts w:cs="Arial"/>
                      <w:b/>
                      <w:bCs/>
                      <w:color w:val="000000"/>
                      <w:sz w:val="36"/>
                      <w:szCs w:val="36"/>
                    </w:rPr>
                    <w:t xml:space="preserve">Edition </w:t>
                  </w:r>
                  <w:r w:rsidR="008F2CE7">
                    <w:rPr>
                      <w:rFonts w:cs="Arial"/>
                      <w:b/>
                      <w:bCs/>
                      <w:color w:val="000000"/>
                      <w:sz w:val="36"/>
                      <w:szCs w:val="36"/>
                      <w:highlight w:val="yellow"/>
                    </w:rPr>
                    <w:t>2</w:t>
                  </w:r>
                </w:p>
                <w:p w14:paraId="20D3EB09"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7CEC8238" w14:textId="77777777" w:rsidR="00460028" w:rsidRPr="0044047B" w:rsidRDefault="008F2CE7"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December 2011</w:t>
                  </w:r>
                </w:p>
                <w:p w14:paraId="184CA943" w14:textId="77777777" w:rsidR="00460028" w:rsidRDefault="0044047B" w:rsidP="00460028">
                  <w:pPr>
                    <w:autoSpaceDE w:val="0"/>
                    <w:autoSpaceDN w:val="0"/>
                    <w:adjustRightInd w:val="0"/>
                    <w:jc w:val="center"/>
                    <w:rPr>
                      <w:rFonts w:cs="Arial"/>
                      <w:b/>
                      <w:bCs/>
                      <w:color w:val="000000"/>
                    </w:rPr>
                  </w:pPr>
                  <w:r w:rsidRPr="008F2CE7">
                    <w:rPr>
                      <w:rFonts w:cs="Arial"/>
                      <w:b/>
                      <w:bCs/>
                      <w:color w:val="000000"/>
                    </w:rPr>
                    <w:t>Edition</w:t>
                  </w:r>
                  <w:r w:rsidR="008F2CE7" w:rsidRPr="008F2CE7">
                    <w:rPr>
                      <w:rFonts w:cs="Arial"/>
                      <w:b/>
                      <w:bCs/>
                      <w:color w:val="000000"/>
                    </w:rPr>
                    <w:t xml:space="preserve"> 1</w:t>
                  </w:r>
                  <w:r w:rsidRPr="008F2CE7">
                    <w:rPr>
                      <w:rFonts w:cs="Arial"/>
                      <w:b/>
                      <w:bCs/>
                      <w:color w:val="000000"/>
                    </w:rPr>
                    <w:t xml:space="preserve"> / </w:t>
                  </w:r>
                  <w:r w:rsidR="008F2CE7">
                    <w:rPr>
                      <w:rFonts w:cs="Arial"/>
                      <w:b/>
                      <w:bCs/>
                      <w:color w:val="000000"/>
                    </w:rPr>
                    <w:t>May 1998</w:t>
                  </w:r>
                </w:p>
              </w:txbxContent>
            </v:textbox>
          </v:shape>
        </w:pict>
      </w:r>
      <w:r w:rsidR="00460028" w:rsidRPr="00460028">
        <w:br w:type="page"/>
      </w:r>
      <w:r w:rsidR="00857962" w:rsidRPr="00460028">
        <w:lastRenderedPageBreak/>
        <w:t>Document Revisions</w:t>
      </w:r>
      <w:bookmarkEnd w:id="0"/>
    </w:p>
    <w:p w14:paraId="470A495C" w14:textId="77777777" w:rsidR="00857962" w:rsidRPr="00460028" w:rsidRDefault="00857962" w:rsidP="00857962">
      <w:pPr>
        <w:pStyle w:val="BodyText"/>
      </w:pPr>
      <w:r w:rsidRPr="00460028">
        <w:t>Revisions to the IALA Document are to be noted in the table prior to t</w:t>
      </w:r>
      <w:r w:rsidR="00DF6EB4">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460028" w14:paraId="45377EF0" w14:textId="77777777">
        <w:tc>
          <w:tcPr>
            <w:tcW w:w="1908" w:type="dxa"/>
          </w:tcPr>
          <w:p w14:paraId="70AD2902" w14:textId="77777777" w:rsidR="00857962" w:rsidRPr="00460028" w:rsidRDefault="00857962" w:rsidP="00AF615B">
            <w:pPr>
              <w:pStyle w:val="BodyText"/>
              <w:spacing w:before="120"/>
              <w:jc w:val="center"/>
              <w:rPr>
                <w:rFonts w:cs="Arial"/>
                <w:b/>
                <w:bCs/>
              </w:rPr>
            </w:pPr>
            <w:r w:rsidRPr="00460028">
              <w:rPr>
                <w:rFonts w:cs="Arial"/>
                <w:b/>
                <w:bCs/>
              </w:rPr>
              <w:t>Date</w:t>
            </w:r>
          </w:p>
        </w:tc>
        <w:tc>
          <w:tcPr>
            <w:tcW w:w="3360" w:type="dxa"/>
          </w:tcPr>
          <w:p w14:paraId="3E0B22B8" w14:textId="77777777" w:rsidR="00857962" w:rsidRPr="00460028" w:rsidRDefault="00857962" w:rsidP="00AF615B">
            <w:pPr>
              <w:pStyle w:val="BodyText"/>
              <w:spacing w:before="120"/>
              <w:jc w:val="center"/>
              <w:rPr>
                <w:rFonts w:cs="Arial"/>
                <w:b/>
                <w:bCs/>
              </w:rPr>
            </w:pPr>
            <w:r w:rsidRPr="00460028">
              <w:rPr>
                <w:rFonts w:cs="Arial"/>
                <w:b/>
                <w:bCs/>
              </w:rPr>
              <w:t>Page / Section Revised</w:t>
            </w:r>
          </w:p>
        </w:tc>
        <w:tc>
          <w:tcPr>
            <w:tcW w:w="4161" w:type="dxa"/>
          </w:tcPr>
          <w:p w14:paraId="4C3FC363" w14:textId="77777777" w:rsidR="00857962" w:rsidRPr="00460028" w:rsidRDefault="00857962" w:rsidP="00AF615B">
            <w:pPr>
              <w:pStyle w:val="BodyText"/>
              <w:spacing w:before="120"/>
              <w:jc w:val="center"/>
              <w:rPr>
                <w:rFonts w:cs="Arial"/>
                <w:b/>
                <w:bCs/>
              </w:rPr>
            </w:pPr>
            <w:r w:rsidRPr="00460028">
              <w:rPr>
                <w:rFonts w:cs="Arial"/>
                <w:b/>
                <w:bCs/>
              </w:rPr>
              <w:t>Requirement for Revision</w:t>
            </w:r>
          </w:p>
        </w:tc>
      </w:tr>
      <w:tr w:rsidR="00857962" w:rsidRPr="00460028" w14:paraId="52ADE922" w14:textId="77777777" w:rsidTr="00985597">
        <w:trPr>
          <w:trHeight w:val="851"/>
        </w:trPr>
        <w:tc>
          <w:tcPr>
            <w:tcW w:w="1908" w:type="dxa"/>
            <w:vAlign w:val="center"/>
          </w:tcPr>
          <w:p w14:paraId="7D0D8C15" w14:textId="77777777" w:rsidR="00857962" w:rsidRPr="00460028" w:rsidRDefault="008F2CE7" w:rsidP="008F2CE7">
            <w:pPr>
              <w:pStyle w:val="BodyText"/>
              <w:rPr>
                <w:highlight w:val="yellow"/>
              </w:rPr>
            </w:pPr>
            <w:r>
              <w:t>July 2005</w:t>
            </w:r>
          </w:p>
        </w:tc>
        <w:tc>
          <w:tcPr>
            <w:tcW w:w="3360" w:type="dxa"/>
            <w:vAlign w:val="center"/>
          </w:tcPr>
          <w:p w14:paraId="0BC40C1A" w14:textId="77777777" w:rsidR="00857962" w:rsidRPr="00460028" w:rsidRDefault="008F2CE7" w:rsidP="00AF615B">
            <w:pPr>
              <w:pStyle w:val="BodyText"/>
              <w:rPr>
                <w:highlight w:val="yellow"/>
              </w:rPr>
            </w:pPr>
            <w:r w:rsidRPr="008F2CE7">
              <w:t>Entire document reformatted</w:t>
            </w:r>
          </w:p>
        </w:tc>
        <w:tc>
          <w:tcPr>
            <w:tcW w:w="4161" w:type="dxa"/>
            <w:vAlign w:val="center"/>
          </w:tcPr>
          <w:p w14:paraId="7B10E854" w14:textId="77777777" w:rsidR="00857962" w:rsidRPr="00460028" w:rsidRDefault="008F2CE7" w:rsidP="00AF615B">
            <w:pPr>
              <w:pStyle w:val="BodyText"/>
            </w:pPr>
            <w:r w:rsidRPr="008F2CE7">
              <w:t>Reformatting to meet IALA documentation standards</w:t>
            </w:r>
          </w:p>
        </w:tc>
      </w:tr>
      <w:tr w:rsidR="00857962" w:rsidRPr="00460028" w14:paraId="27D67B5B" w14:textId="77777777" w:rsidTr="00985597">
        <w:trPr>
          <w:trHeight w:val="851"/>
        </w:trPr>
        <w:tc>
          <w:tcPr>
            <w:tcW w:w="1908" w:type="dxa"/>
            <w:vAlign w:val="center"/>
          </w:tcPr>
          <w:p w14:paraId="74D598B0" w14:textId="77777777" w:rsidR="00857962" w:rsidRPr="00460028" w:rsidRDefault="00857962" w:rsidP="00AF615B">
            <w:pPr>
              <w:pStyle w:val="BodyText"/>
            </w:pPr>
          </w:p>
        </w:tc>
        <w:tc>
          <w:tcPr>
            <w:tcW w:w="3360" w:type="dxa"/>
            <w:vAlign w:val="center"/>
          </w:tcPr>
          <w:p w14:paraId="414F81E3" w14:textId="77777777" w:rsidR="00857962" w:rsidRPr="00460028" w:rsidRDefault="00857962" w:rsidP="00AF615B">
            <w:pPr>
              <w:pStyle w:val="BodyText"/>
            </w:pPr>
          </w:p>
        </w:tc>
        <w:tc>
          <w:tcPr>
            <w:tcW w:w="4161" w:type="dxa"/>
            <w:vAlign w:val="center"/>
          </w:tcPr>
          <w:p w14:paraId="2236B550" w14:textId="77777777" w:rsidR="00857962" w:rsidRPr="00460028" w:rsidRDefault="008F2CE7" w:rsidP="00AF615B">
            <w:pPr>
              <w:pStyle w:val="BodyText"/>
            </w:pPr>
            <w:r>
              <w:t>Council requested that ANM update document.</w:t>
            </w:r>
          </w:p>
        </w:tc>
      </w:tr>
      <w:tr w:rsidR="00857962" w:rsidRPr="00460028" w14:paraId="38A3BBB3" w14:textId="77777777" w:rsidTr="00985597">
        <w:trPr>
          <w:trHeight w:val="851"/>
        </w:trPr>
        <w:tc>
          <w:tcPr>
            <w:tcW w:w="1908" w:type="dxa"/>
            <w:vAlign w:val="center"/>
          </w:tcPr>
          <w:p w14:paraId="6A471BDC" w14:textId="77777777" w:rsidR="00857962" w:rsidRPr="00460028" w:rsidRDefault="00857962" w:rsidP="00AF615B">
            <w:pPr>
              <w:pStyle w:val="BodyText"/>
            </w:pPr>
          </w:p>
        </w:tc>
        <w:tc>
          <w:tcPr>
            <w:tcW w:w="3360" w:type="dxa"/>
            <w:vAlign w:val="center"/>
          </w:tcPr>
          <w:p w14:paraId="4504C3E7" w14:textId="77777777" w:rsidR="00857962" w:rsidRPr="00460028" w:rsidRDefault="00857962" w:rsidP="00AF615B">
            <w:pPr>
              <w:pStyle w:val="BodyText"/>
            </w:pPr>
          </w:p>
        </w:tc>
        <w:tc>
          <w:tcPr>
            <w:tcW w:w="4161" w:type="dxa"/>
            <w:vAlign w:val="center"/>
          </w:tcPr>
          <w:p w14:paraId="62DC4DDB" w14:textId="77777777" w:rsidR="00857962" w:rsidRPr="00460028" w:rsidRDefault="00857962" w:rsidP="00AF615B">
            <w:pPr>
              <w:pStyle w:val="BodyText"/>
            </w:pPr>
          </w:p>
        </w:tc>
      </w:tr>
      <w:tr w:rsidR="00857962" w:rsidRPr="00460028" w14:paraId="123833BB" w14:textId="77777777" w:rsidTr="00985597">
        <w:trPr>
          <w:trHeight w:val="851"/>
        </w:trPr>
        <w:tc>
          <w:tcPr>
            <w:tcW w:w="1908" w:type="dxa"/>
            <w:vAlign w:val="center"/>
          </w:tcPr>
          <w:p w14:paraId="7C64A681" w14:textId="77777777" w:rsidR="00857962" w:rsidRPr="00460028" w:rsidRDefault="00857962" w:rsidP="00AF615B">
            <w:pPr>
              <w:pStyle w:val="BodyText"/>
            </w:pPr>
          </w:p>
        </w:tc>
        <w:tc>
          <w:tcPr>
            <w:tcW w:w="3360" w:type="dxa"/>
            <w:vAlign w:val="center"/>
          </w:tcPr>
          <w:p w14:paraId="3C5492F5" w14:textId="77777777" w:rsidR="00857962" w:rsidRPr="00460028" w:rsidRDefault="00857962" w:rsidP="00AF615B">
            <w:pPr>
              <w:pStyle w:val="BodyText"/>
            </w:pPr>
          </w:p>
        </w:tc>
        <w:tc>
          <w:tcPr>
            <w:tcW w:w="4161" w:type="dxa"/>
            <w:vAlign w:val="center"/>
          </w:tcPr>
          <w:p w14:paraId="139690A8" w14:textId="77777777" w:rsidR="00857962" w:rsidRPr="00460028" w:rsidRDefault="00857962" w:rsidP="00AF615B">
            <w:pPr>
              <w:pStyle w:val="BodyText"/>
            </w:pPr>
          </w:p>
        </w:tc>
      </w:tr>
      <w:tr w:rsidR="00857962" w:rsidRPr="00460028" w14:paraId="39FC63B3" w14:textId="77777777" w:rsidTr="00985597">
        <w:trPr>
          <w:trHeight w:val="851"/>
        </w:trPr>
        <w:tc>
          <w:tcPr>
            <w:tcW w:w="1908" w:type="dxa"/>
            <w:vAlign w:val="center"/>
          </w:tcPr>
          <w:p w14:paraId="11255757" w14:textId="77777777" w:rsidR="00857962" w:rsidRPr="00460028" w:rsidRDefault="00857962" w:rsidP="00AF615B">
            <w:pPr>
              <w:pStyle w:val="BodyText"/>
            </w:pPr>
          </w:p>
        </w:tc>
        <w:tc>
          <w:tcPr>
            <w:tcW w:w="3360" w:type="dxa"/>
            <w:vAlign w:val="center"/>
          </w:tcPr>
          <w:p w14:paraId="6094663E" w14:textId="77777777" w:rsidR="00857962" w:rsidRPr="00460028" w:rsidRDefault="00857962" w:rsidP="00AF615B">
            <w:pPr>
              <w:pStyle w:val="BodyText"/>
            </w:pPr>
          </w:p>
        </w:tc>
        <w:tc>
          <w:tcPr>
            <w:tcW w:w="4161" w:type="dxa"/>
            <w:vAlign w:val="center"/>
          </w:tcPr>
          <w:p w14:paraId="382336DC" w14:textId="77777777" w:rsidR="00857962" w:rsidRPr="00460028" w:rsidRDefault="00857962" w:rsidP="00AF615B">
            <w:pPr>
              <w:pStyle w:val="BodyText"/>
            </w:pPr>
          </w:p>
        </w:tc>
      </w:tr>
      <w:tr w:rsidR="00857962" w:rsidRPr="00460028" w14:paraId="7F1B8F7C" w14:textId="77777777" w:rsidTr="00985597">
        <w:trPr>
          <w:trHeight w:val="851"/>
        </w:trPr>
        <w:tc>
          <w:tcPr>
            <w:tcW w:w="1908" w:type="dxa"/>
            <w:vAlign w:val="center"/>
          </w:tcPr>
          <w:p w14:paraId="22899256" w14:textId="77777777" w:rsidR="00857962" w:rsidRPr="00460028" w:rsidRDefault="00857962" w:rsidP="00AF615B">
            <w:pPr>
              <w:pStyle w:val="BodyText"/>
            </w:pPr>
          </w:p>
        </w:tc>
        <w:tc>
          <w:tcPr>
            <w:tcW w:w="3360" w:type="dxa"/>
            <w:vAlign w:val="center"/>
          </w:tcPr>
          <w:p w14:paraId="12BFAB96" w14:textId="77777777" w:rsidR="00857962" w:rsidRPr="00460028" w:rsidRDefault="00857962" w:rsidP="00AF615B">
            <w:pPr>
              <w:pStyle w:val="BodyText"/>
            </w:pPr>
          </w:p>
        </w:tc>
        <w:tc>
          <w:tcPr>
            <w:tcW w:w="4161" w:type="dxa"/>
            <w:vAlign w:val="center"/>
          </w:tcPr>
          <w:p w14:paraId="5E2651C3" w14:textId="77777777" w:rsidR="00857962" w:rsidRPr="00460028" w:rsidRDefault="00857962" w:rsidP="00AF615B">
            <w:pPr>
              <w:pStyle w:val="BodyText"/>
            </w:pPr>
          </w:p>
        </w:tc>
      </w:tr>
    </w:tbl>
    <w:p w14:paraId="5F5C8C98" w14:textId="77777777" w:rsidR="009E1230" w:rsidRPr="00DF6EB4" w:rsidRDefault="00857962" w:rsidP="00DF6EB4">
      <w:pPr>
        <w:pStyle w:val="BlockText"/>
      </w:pPr>
      <w:r w:rsidRPr="00460028">
        <w:br w:type="page"/>
      </w:r>
      <w:r w:rsidR="009E1230" w:rsidRPr="00DF6EB4">
        <w:lastRenderedPageBreak/>
        <w:t>Recommendation on</w:t>
      </w:r>
      <w:r w:rsidR="00DF6EB4" w:rsidRPr="00DF6EB4">
        <w:t xml:space="preserve"> </w:t>
      </w:r>
      <w:r w:rsidR="000F7F86">
        <w:t>‘</w:t>
      </w:r>
      <w:r w:rsidR="008F2CE7">
        <w:t>Off Station</w:t>
      </w:r>
      <w:r w:rsidR="000F7F86">
        <w:t>’</w:t>
      </w:r>
      <w:r w:rsidR="007E4A72">
        <w:t xml:space="preserve"> </w:t>
      </w:r>
      <w:r w:rsidR="008F2CE7" w:rsidRPr="008F2CE7">
        <w:t xml:space="preserve">Signals for </w:t>
      </w:r>
      <w:r w:rsidR="007E4A72">
        <w:t>M</w:t>
      </w:r>
      <w:r w:rsidR="008F2CE7" w:rsidRPr="008F2CE7">
        <w:t>ajor Floating Aids</w:t>
      </w:r>
    </w:p>
    <w:p w14:paraId="7C8A897E" w14:textId="77777777" w:rsidR="009E1230" w:rsidRPr="00460028" w:rsidRDefault="009E1230" w:rsidP="003C44EB">
      <w:pPr>
        <w:pStyle w:val="BlockText"/>
      </w:pPr>
      <w:r w:rsidRPr="00460028">
        <w:t>(Recommendation</w:t>
      </w:r>
      <w:r w:rsidR="00921872">
        <w:t xml:space="preserve"> </w:t>
      </w:r>
      <w:r w:rsidR="008F2CE7">
        <w:t>O-104</w:t>
      </w:r>
      <w:r w:rsidRPr="00460028">
        <w:t>)</w:t>
      </w:r>
    </w:p>
    <w:p w14:paraId="69C9A4A7" w14:textId="77777777" w:rsidR="009E1230" w:rsidRPr="00460028" w:rsidRDefault="009E1230"/>
    <w:p w14:paraId="77BE7A80" w14:textId="77777777" w:rsidR="009E1230" w:rsidRPr="00460028" w:rsidRDefault="009E1230" w:rsidP="007E43BC">
      <w:pPr>
        <w:pStyle w:val="THECOUNCIL"/>
        <w:rPr>
          <w:sz w:val="22"/>
        </w:rPr>
      </w:pPr>
      <w:r w:rsidRPr="00460028">
        <w:t>THE COUNCIL:</w:t>
      </w:r>
    </w:p>
    <w:p w14:paraId="616E668D" w14:textId="77777777" w:rsidR="009E1230" w:rsidRPr="00460028" w:rsidRDefault="009E1230" w:rsidP="00171AC2">
      <w:pPr>
        <w:pStyle w:val="Recallings"/>
      </w:pPr>
      <w:r w:rsidRPr="00460028">
        <w:rPr>
          <w:b/>
        </w:rPr>
        <w:t>RECALLING</w:t>
      </w:r>
      <w:r w:rsidRPr="00460028">
        <w:t xml:space="preserve"> the function of IALA with respect to Safety of Navigation, the efficiency of maritime transport and the protection of the </w:t>
      </w:r>
      <w:r w:rsidR="00144B4E">
        <w:t xml:space="preserve">marine </w:t>
      </w:r>
      <w:r w:rsidRPr="00460028">
        <w:t>environment</w:t>
      </w:r>
      <w:proofErr w:type="gramStart"/>
      <w:r w:rsidRPr="00460028">
        <w:t>;</w:t>
      </w:r>
      <w:proofErr w:type="gramEnd"/>
    </w:p>
    <w:p w14:paraId="63611858" w14:textId="77777777" w:rsidR="009E1230" w:rsidRPr="00460028" w:rsidRDefault="009E1230" w:rsidP="007E43BC">
      <w:pPr>
        <w:pStyle w:val="Recallings"/>
      </w:pPr>
      <w:r w:rsidRPr="00460028">
        <w:rPr>
          <w:b/>
        </w:rPr>
        <w:t xml:space="preserve">RECOGNISING </w:t>
      </w:r>
      <w:bookmarkStart w:id="1" w:name="_Toc479557559"/>
      <w:r w:rsidRPr="00460028">
        <w:t>that</w:t>
      </w:r>
      <w:r w:rsidR="008F2CE7" w:rsidRPr="00A04CCB">
        <w:t xml:space="preserve"> the </w:t>
      </w:r>
      <w:r w:rsidR="000F7F86">
        <w:t>‘</w:t>
      </w:r>
      <w:r w:rsidR="008F2CE7" w:rsidRPr="00A04CCB">
        <w:t>Agreement concerning Manned Lightships not on their station:</w:t>
      </w:r>
      <w:r w:rsidR="000F7F86">
        <w:t>’ (1930 Lisbon Agreement</w:t>
      </w:r>
      <w:r w:rsidR="008F2CE7" w:rsidRPr="00A04CCB">
        <w:t xml:space="preserve">) of the Conference for the unification of Buoyage and the Lighting of Coasts contained Regulations covering the signals to be displayed by a manned Lightship which had dragged or broken adrift from its moorings. </w:t>
      </w:r>
      <w:r w:rsidR="000F7F86">
        <w:t xml:space="preserve"> </w:t>
      </w:r>
      <w:r w:rsidR="008F2CE7" w:rsidRPr="00A04CCB">
        <w:t xml:space="preserve">(The full text of these Regulations is </w:t>
      </w:r>
      <w:r w:rsidR="000F7F86">
        <w:t>at the A</w:t>
      </w:r>
      <w:r w:rsidR="00C627DE">
        <w:t>nnex</w:t>
      </w:r>
      <w:r w:rsidR="000F7F86">
        <w:t xml:space="preserve"> </w:t>
      </w:r>
      <w:r w:rsidR="00C627DE">
        <w:t>to</w:t>
      </w:r>
      <w:r w:rsidR="000F7F86">
        <w:t xml:space="preserve"> this Recommendation</w:t>
      </w:r>
      <w:r w:rsidR="008F2CE7" w:rsidRPr="00A04CCB">
        <w:t>)</w:t>
      </w:r>
      <w:r w:rsidR="008F2CE7">
        <w:t>;</w:t>
      </w:r>
    </w:p>
    <w:p w14:paraId="1EEFE21B" w14:textId="77777777" w:rsidR="008F2CE7" w:rsidRPr="00A04CCB" w:rsidRDefault="009E1230" w:rsidP="00426BCA">
      <w:pPr>
        <w:pStyle w:val="Recallings"/>
      </w:pPr>
      <w:r w:rsidRPr="007E43BC">
        <w:rPr>
          <w:b/>
        </w:rPr>
        <w:t>RECOGNISING ALSO</w:t>
      </w:r>
      <w:r w:rsidRPr="00460028">
        <w:t xml:space="preserve"> </w:t>
      </w:r>
      <w:r w:rsidR="00921872">
        <w:t>that</w:t>
      </w:r>
      <w:r w:rsidR="008F2CE7" w:rsidRPr="00A04CCB">
        <w:t xml:space="preserve"> these Regulations of the 1930 Lisbon Agreement are no longer relevant to present day circumstances for the following reasons:</w:t>
      </w:r>
    </w:p>
    <w:p w14:paraId="73C1DC21" w14:textId="77777777" w:rsidR="008F2CE7" w:rsidRPr="008F2CE7" w:rsidRDefault="00144B4E" w:rsidP="00152BCF">
      <w:pPr>
        <w:pStyle w:val="Recallinglist1"/>
      </w:pPr>
      <w:r>
        <w:t>T</w:t>
      </w:r>
      <w:r w:rsidR="00B142D5">
        <w:t xml:space="preserve">here are no longer any </w:t>
      </w:r>
      <w:r w:rsidR="008F2CE7" w:rsidRPr="00B142D5">
        <w:t>manned lightships</w:t>
      </w:r>
      <w:r w:rsidR="00C279DD">
        <w:t xml:space="preserve"> </w:t>
      </w:r>
      <w:r w:rsidR="00B142D5">
        <w:t xml:space="preserve">in </w:t>
      </w:r>
      <w:r w:rsidR="00C279DD">
        <w:t>existence</w:t>
      </w:r>
      <w:r>
        <w:t>.</w:t>
      </w:r>
    </w:p>
    <w:p w14:paraId="6F26D246" w14:textId="77777777" w:rsidR="008F2CE7" w:rsidRPr="008F2CE7" w:rsidRDefault="00144B4E" w:rsidP="00426BCA">
      <w:pPr>
        <w:pStyle w:val="Recallinglist1"/>
      </w:pPr>
      <w:r>
        <w:t>T</w:t>
      </w:r>
      <w:r w:rsidR="008F2CE7" w:rsidRPr="008F2CE7">
        <w:t>he regulations do not apply</w:t>
      </w:r>
      <w:r w:rsidR="00C279DD">
        <w:t xml:space="preserve"> to unmanned major floating aids to navigation, of which many remain in service.  These AtoN include </w:t>
      </w:r>
      <w:r w:rsidR="00B142D5">
        <w:t>unmanned Light</w:t>
      </w:r>
      <w:r w:rsidR="008F2CE7" w:rsidRPr="00B142D5">
        <w:t xml:space="preserve"> Vessels</w:t>
      </w:r>
      <w:r w:rsidR="00937C59">
        <w:t>/Lightships</w:t>
      </w:r>
      <w:r w:rsidR="008F2CE7" w:rsidRPr="00B142D5">
        <w:t xml:space="preserve">, </w:t>
      </w:r>
      <w:r w:rsidR="00B142D5">
        <w:t>Large Navigation Buoys (LNB</w:t>
      </w:r>
      <w:r w:rsidR="00C279DD">
        <w:t>), Large Automatic Navigation Buoy (</w:t>
      </w:r>
      <w:proofErr w:type="spellStart"/>
      <w:r w:rsidR="008F2CE7" w:rsidRPr="00B142D5">
        <w:t>Lanbys</w:t>
      </w:r>
      <w:proofErr w:type="spellEnd"/>
      <w:r w:rsidR="00B142D5">
        <w:t>)</w:t>
      </w:r>
      <w:r w:rsidR="00DD084C">
        <w:t xml:space="preserve">.  Other large </w:t>
      </w:r>
      <w:r w:rsidR="00C279DD">
        <w:t xml:space="preserve">buoys that are not principally used as aids to navigation, </w:t>
      </w:r>
      <w:r w:rsidR="00C279DD" w:rsidRPr="00C279DD">
        <w:t xml:space="preserve">such as </w:t>
      </w:r>
      <w:r w:rsidR="00DD084C">
        <w:t>large</w:t>
      </w:r>
      <w:r w:rsidR="00C279DD" w:rsidRPr="00C279DD">
        <w:t xml:space="preserve"> mooring buoys and the largest </w:t>
      </w:r>
      <w:r w:rsidR="00C279DD">
        <w:t>Oceanographic Data Acquisition System (</w:t>
      </w:r>
      <w:r w:rsidR="00C279DD" w:rsidRPr="00C279DD">
        <w:t>ODAS</w:t>
      </w:r>
      <w:r w:rsidR="00C279DD">
        <w:t>) buoys</w:t>
      </w:r>
      <w:r w:rsidR="00DD084C">
        <w:t xml:space="preserve"> are also excluded</w:t>
      </w:r>
      <w:r w:rsidR="00C50DBC">
        <w:t xml:space="preserve"> from the 1930 regulations</w:t>
      </w:r>
      <w:r>
        <w:t>.</w:t>
      </w:r>
    </w:p>
    <w:p w14:paraId="3F5DC409" w14:textId="77777777" w:rsidR="008F2CE7" w:rsidRPr="008F2CE7" w:rsidRDefault="00144B4E" w:rsidP="00426BCA">
      <w:pPr>
        <w:pStyle w:val="Recallinglist1"/>
      </w:pPr>
      <w:r>
        <w:t>T</w:t>
      </w:r>
      <w:r w:rsidR="008F2CE7" w:rsidRPr="008F2CE7">
        <w:t>he signals prescribed are complex and are not practicable for exhibition by automatic means;</w:t>
      </w:r>
      <w:r>
        <w:t xml:space="preserve"> and</w:t>
      </w:r>
    </w:p>
    <w:p w14:paraId="0B3669CF" w14:textId="77777777" w:rsidR="008F2CE7" w:rsidRPr="008F2CE7" w:rsidRDefault="00144B4E" w:rsidP="00426BCA">
      <w:pPr>
        <w:pStyle w:val="Recallinglist1"/>
      </w:pPr>
      <w:r>
        <w:t>T</w:t>
      </w:r>
      <w:r w:rsidR="008F2CE7" w:rsidRPr="008F2CE7">
        <w:t xml:space="preserve">he regulations were </w:t>
      </w:r>
      <w:r w:rsidR="00C279DD">
        <w:t xml:space="preserve">established before </w:t>
      </w:r>
      <w:r w:rsidR="008F2CE7" w:rsidRPr="008F2CE7">
        <w:t>Radio Navigational Warnings</w:t>
      </w:r>
      <w:r w:rsidR="00C279DD">
        <w:t xml:space="preserve">, </w:t>
      </w:r>
      <w:r w:rsidR="008F2CE7" w:rsidRPr="008F2CE7">
        <w:t>Radar</w:t>
      </w:r>
      <w:r w:rsidR="00C279DD">
        <w:t>, Global Positioning Systems, or Automatic Identification System existed.</w:t>
      </w:r>
    </w:p>
    <w:bookmarkEnd w:id="1"/>
    <w:p w14:paraId="4185EA30" w14:textId="77777777" w:rsidR="009E1230" w:rsidRPr="00426BCA" w:rsidRDefault="008F2CE7" w:rsidP="00426BCA">
      <w:pPr>
        <w:pStyle w:val="Recallings"/>
      </w:pPr>
      <w:r w:rsidRPr="00426BCA">
        <w:rPr>
          <w:b/>
        </w:rPr>
        <w:t>CONSIDERING</w:t>
      </w:r>
      <w:r w:rsidR="009E1230" w:rsidRPr="00426BCA">
        <w:t xml:space="preserve"> </w:t>
      </w:r>
      <w:r w:rsidRPr="00426BCA">
        <w:t xml:space="preserve">that there is a need to prescribe signals which can reasonably be deployed by automatic means </w:t>
      </w:r>
      <w:r w:rsidR="00937C59">
        <w:t>on</w:t>
      </w:r>
      <w:r w:rsidRPr="00426BCA">
        <w:t xml:space="preserve"> </w:t>
      </w:r>
      <w:r w:rsidR="00937C59">
        <w:t xml:space="preserve">unmanned </w:t>
      </w:r>
      <w:r w:rsidRPr="00937C59">
        <w:t>Light Vessels</w:t>
      </w:r>
      <w:r w:rsidR="00937C59">
        <w:t>/lightships</w:t>
      </w:r>
      <w:r w:rsidRPr="00937C59">
        <w:t xml:space="preserve">, </w:t>
      </w:r>
      <w:r w:rsidR="00937C59">
        <w:t xml:space="preserve">LNBs, </w:t>
      </w:r>
      <w:proofErr w:type="spellStart"/>
      <w:r w:rsidR="00937C59">
        <w:t>Lanbys</w:t>
      </w:r>
      <w:proofErr w:type="spellEnd"/>
      <w:r w:rsidRPr="00937C59">
        <w:t xml:space="preserve">, </w:t>
      </w:r>
      <w:r w:rsidR="00937C59">
        <w:t xml:space="preserve">and </w:t>
      </w:r>
      <w:r w:rsidR="00DD084C">
        <w:t>large non-navigational buoys</w:t>
      </w:r>
      <w:r w:rsidRPr="00937C59">
        <w:t xml:space="preserve"> </w:t>
      </w:r>
      <w:r w:rsidRPr="00426BCA">
        <w:t xml:space="preserve">which </w:t>
      </w:r>
      <w:r w:rsidR="00937C59">
        <w:t xml:space="preserve">are no longer within their prescribed nominated or assigned buoy position, such as when the buoy has </w:t>
      </w:r>
      <w:r w:rsidRPr="00426BCA">
        <w:t>dragged or broken adrift from their moorings;</w:t>
      </w:r>
    </w:p>
    <w:p w14:paraId="497611EC" w14:textId="77777777" w:rsidR="009E1230" w:rsidRPr="00426BCA" w:rsidRDefault="009E1230" w:rsidP="00426BCA">
      <w:pPr>
        <w:pStyle w:val="Recallings"/>
      </w:pPr>
      <w:r w:rsidRPr="00426BCA">
        <w:rPr>
          <w:b/>
        </w:rPr>
        <w:t>ADOPTS</w:t>
      </w:r>
      <w:r w:rsidRPr="00426BCA">
        <w:t xml:space="preserve"> </w:t>
      </w:r>
      <w:r w:rsidR="00C50DBC">
        <w:t xml:space="preserve">the recommendation on </w:t>
      </w:r>
      <w:r w:rsidR="000F7F86">
        <w:t>‘</w:t>
      </w:r>
      <w:r w:rsidR="00E77162" w:rsidRPr="00426BCA">
        <w:t>Off Station</w:t>
      </w:r>
      <w:r w:rsidR="000F7F86">
        <w:t>’</w:t>
      </w:r>
      <w:r w:rsidR="00E77162" w:rsidRPr="00426BCA">
        <w:t xml:space="preserve"> Signals for Major Floating Aids, as set out in the following sections</w:t>
      </w:r>
      <w:r w:rsidR="00921872" w:rsidRPr="00426BCA">
        <w:t xml:space="preserve"> </w:t>
      </w:r>
      <w:r w:rsidRPr="00426BCA">
        <w:t>in the annex of this recommendation; and,</w:t>
      </w:r>
    </w:p>
    <w:p w14:paraId="519A6672" w14:textId="77777777" w:rsidR="009E1230" w:rsidRPr="00460028" w:rsidRDefault="009E1230" w:rsidP="00426BCA">
      <w:pPr>
        <w:pStyle w:val="Recallings"/>
      </w:pPr>
      <w:r w:rsidRPr="00426BCA">
        <w:rPr>
          <w:b/>
        </w:rPr>
        <w:t>RECOMMENDS</w:t>
      </w:r>
      <w:r w:rsidRPr="00460028">
        <w:t xml:space="preserve"> that National Members and other </w:t>
      </w:r>
      <w:r w:rsidR="00144B4E">
        <w:t>Competent</w:t>
      </w:r>
      <w:r w:rsidRPr="00460028">
        <w:t xml:space="preserve"> Authorities providing mar</w:t>
      </w:r>
      <w:r w:rsidR="00675FFD">
        <w:t>ine aids to navigation services:</w:t>
      </w:r>
    </w:p>
    <w:p w14:paraId="2B5909D8" w14:textId="52C960C5" w:rsidR="00E77162" w:rsidRDefault="00E77162" w:rsidP="00152BCF">
      <w:pPr>
        <w:pStyle w:val="Recallinglist1"/>
        <w:numPr>
          <w:ilvl w:val="0"/>
          <w:numId w:val="33"/>
        </w:numPr>
      </w:pPr>
      <w:r>
        <w:t xml:space="preserve">When any </w:t>
      </w:r>
      <w:r w:rsidR="00C627DE">
        <w:t xml:space="preserve">unmanned </w:t>
      </w:r>
      <w:r>
        <w:t>Light Vessel</w:t>
      </w:r>
      <w:ins w:id="2" w:author="Mike Hadley (Home)" w:date="2012-04-19T14:06:00Z">
        <w:r w:rsidR="00F66FD2">
          <w:t xml:space="preserve"> </w:t>
        </w:r>
      </w:ins>
      <w:bookmarkStart w:id="3" w:name="_GoBack"/>
      <w:bookmarkEnd w:id="3"/>
      <w:r w:rsidR="00937C59">
        <w:t xml:space="preserve">/ Lightship, </w:t>
      </w:r>
      <w:del w:id="4" w:author="Simon Millyard" w:date="2012-04-19T08:46:00Z">
        <w:r w:rsidR="00937C59" w:rsidDel="003F232E">
          <w:delText xml:space="preserve">Large Navigation Buoys (LNB), </w:delText>
        </w:r>
      </w:del>
      <w:r w:rsidR="00937C59">
        <w:t>Large Automatic Navigation Buoy (</w:t>
      </w:r>
      <w:proofErr w:type="spellStart"/>
      <w:r w:rsidR="00937C59" w:rsidRPr="00B142D5">
        <w:t>Lanbys</w:t>
      </w:r>
      <w:proofErr w:type="spellEnd"/>
      <w:r w:rsidR="00937C59">
        <w:t xml:space="preserve">), </w:t>
      </w:r>
      <w:del w:id="5" w:author="Simon Millyard" w:date="2012-04-19T08:45:00Z">
        <w:r w:rsidR="00937C59" w:rsidDel="003F232E">
          <w:delText xml:space="preserve">and in certain circumstances </w:delText>
        </w:r>
        <w:r w:rsidR="00937C59" w:rsidRPr="008F2CE7" w:rsidDel="003F232E">
          <w:delText xml:space="preserve"> </w:delText>
        </w:r>
        <w:r w:rsidR="00DD084C" w:rsidDel="003F232E">
          <w:delText>large non-navigational buoys</w:delText>
        </w:r>
        <w:r w:rsidDel="003F232E">
          <w:delText xml:space="preserve">, </w:delText>
        </w:r>
      </w:del>
      <w:r>
        <w:t xml:space="preserve">is out of position such </w:t>
      </w:r>
      <w:r w:rsidR="00C50DBC">
        <w:t xml:space="preserve">that it could be misleading to </w:t>
      </w:r>
      <w:commentRangeStart w:id="6"/>
      <w:r w:rsidR="00C50DBC">
        <w:t>n</w:t>
      </w:r>
      <w:r>
        <w:t>avigation</w:t>
      </w:r>
      <w:commentRangeEnd w:id="6"/>
      <w:r w:rsidR="003F232E">
        <w:rPr>
          <w:rStyle w:val="CommentReference"/>
          <w:lang w:eastAsia="de-DE"/>
        </w:rPr>
        <w:commentReference w:id="6"/>
      </w:r>
      <w:r>
        <w:t>:</w:t>
      </w:r>
    </w:p>
    <w:p w14:paraId="11DB6290" w14:textId="77777777" w:rsidR="00E77162" w:rsidRDefault="00C50DBC" w:rsidP="00152BCF">
      <w:pPr>
        <w:pStyle w:val="Recallinglist2"/>
      </w:pPr>
      <w:del w:id="7" w:author="Simon Millyard" w:date="2012-04-19T09:33:00Z">
        <w:r w:rsidDel="00CD629B">
          <w:delText xml:space="preserve">all its </w:delText>
        </w:r>
      </w:del>
      <w:proofErr w:type="gramStart"/>
      <w:ins w:id="8" w:author="Simon Millyard" w:date="2012-04-19T09:33:00Z">
        <w:r w:rsidR="00CD629B">
          <w:t>the</w:t>
        </w:r>
        <w:proofErr w:type="gramEnd"/>
        <w:r w:rsidR="00CD629B">
          <w:t xml:space="preserve"> following </w:t>
        </w:r>
      </w:ins>
      <w:r>
        <w:t>aids to n</w:t>
      </w:r>
      <w:r w:rsidR="00E77162">
        <w:t xml:space="preserve">avigation </w:t>
      </w:r>
      <w:ins w:id="9" w:author="Simon Millyard" w:date="2012-04-19T09:33:00Z">
        <w:r w:rsidR="00CD629B">
          <w:t xml:space="preserve">should be discontinued; </w:t>
        </w:r>
      </w:ins>
      <w:del w:id="10" w:author="Simon Millyard" w:date="2012-04-19T09:33:00Z">
        <w:r w:rsidR="00E77162" w:rsidDel="00CD629B">
          <w:delText>(</w:delText>
        </w:r>
      </w:del>
      <w:r w:rsidR="00E77162">
        <w:t>Lights, Sound signals</w:t>
      </w:r>
      <w:ins w:id="11" w:author="Simon Millyard" w:date="2012-04-19T09:33:00Z">
        <w:r w:rsidR="00CD629B">
          <w:t xml:space="preserve"> &amp;</w:t>
        </w:r>
      </w:ins>
      <w:del w:id="12" w:author="Simon Millyard" w:date="2012-04-19T09:33:00Z">
        <w:r w:rsidR="00E77162" w:rsidDel="00CD629B">
          <w:delText>,</w:delText>
        </w:r>
      </w:del>
      <w:r w:rsidR="00E77162">
        <w:t xml:space="preserve"> </w:t>
      </w:r>
      <w:proofErr w:type="spellStart"/>
      <w:r w:rsidR="00E77162">
        <w:t>Racon</w:t>
      </w:r>
      <w:proofErr w:type="spellEnd"/>
      <w:r w:rsidR="00E77162">
        <w:t>,</w:t>
      </w:r>
      <w:del w:id="13" w:author="Simon Millyard" w:date="2012-04-19T09:33:00Z">
        <w:r w:rsidR="00E77162" w:rsidDel="00CD629B">
          <w:delText xml:space="preserve"> Radio Beacon) should be discontinued;</w:delText>
        </w:r>
      </w:del>
    </w:p>
    <w:p w14:paraId="2860DF8B" w14:textId="77777777" w:rsidR="00E77162" w:rsidRDefault="00E77162" w:rsidP="00152BCF">
      <w:pPr>
        <w:pStyle w:val="Recallinglist2"/>
      </w:pPr>
      <w:proofErr w:type="gramStart"/>
      <w:r>
        <w:t>to</w:t>
      </w:r>
      <w:proofErr w:type="gramEnd"/>
      <w:r>
        <w:t xml:space="preserve"> avoid the risk of collision with passing vessels</w:t>
      </w:r>
      <w:r w:rsidR="00171AC2">
        <w:t>,</w:t>
      </w:r>
      <w:r>
        <w:t xml:space="preserve"> the following should be exhibited</w:t>
      </w:r>
      <w:r w:rsidR="00171AC2">
        <w:t xml:space="preserve"> in accordance with</w:t>
      </w:r>
      <w:r>
        <w:t xml:space="preserve"> COLREGS Rule 27 (A)</w:t>
      </w:r>
      <w:r w:rsidR="00171AC2">
        <w:t xml:space="preserve"> for a vessel not under command:</w:t>
      </w:r>
    </w:p>
    <w:p w14:paraId="276C97F0" w14:textId="77777777" w:rsidR="00E77162" w:rsidRPr="002768E9" w:rsidRDefault="00E77162" w:rsidP="00426BCA">
      <w:pPr>
        <w:pStyle w:val="Recallinglist3"/>
        <w:rPr>
          <w:sz w:val="22"/>
        </w:rPr>
      </w:pPr>
      <w:proofErr w:type="gramStart"/>
      <w:r w:rsidRPr="002768E9">
        <w:rPr>
          <w:sz w:val="22"/>
        </w:rPr>
        <w:t>two</w:t>
      </w:r>
      <w:proofErr w:type="gramEnd"/>
      <w:r w:rsidRPr="002768E9">
        <w:rPr>
          <w:sz w:val="22"/>
        </w:rPr>
        <w:t xml:space="preserve"> all-round red lights in a vertical line where they can best be seen;</w:t>
      </w:r>
    </w:p>
    <w:p w14:paraId="0C0D8DC2" w14:textId="77777777" w:rsidR="00E77162" w:rsidRPr="002768E9" w:rsidDel="003F232E" w:rsidRDefault="00E77162" w:rsidP="00426BCA">
      <w:pPr>
        <w:pStyle w:val="Recallinglist3"/>
        <w:rPr>
          <w:del w:id="14" w:author="Simon Millyard" w:date="2012-04-19T08:47:00Z"/>
          <w:sz w:val="22"/>
        </w:rPr>
      </w:pPr>
      <w:del w:id="15" w:author="Simon Millyard" w:date="2012-04-19T08:47:00Z">
        <w:r w:rsidRPr="002768E9" w:rsidDel="003F232E">
          <w:rPr>
            <w:sz w:val="22"/>
          </w:rPr>
          <w:delText>two balls or similar shapes in a vertical line where they can best be seen;</w:delText>
        </w:r>
      </w:del>
    </w:p>
    <w:p w14:paraId="7F040E75" w14:textId="77777777" w:rsidR="00E77162" w:rsidRPr="002768E9" w:rsidDel="003F232E" w:rsidRDefault="00E77162" w:rsidP="00426BCA">
      <w:pPr>
        <w:pStyle w:val="Recallinglist3"/>
        <w:rPr>
          <w:del w:id="16" w:author="Simon Millyard" w:date="2012-04-19T08:47:00Z"/>
          <w:sz w:val="22"/>
        </w:rPr>
      </w:pPr>
      <w:del w:id="17" w:author="Simon Millyard" w:date="2012-04-19T08:47:00Z">
        <w:r w:rsidRPr="002768E9" w:rsidDel="003F232E">
          <w:rPr>
            <w:sz w:val="22"/>
          </w:rPr>
          <w:delText xml:space="preserve">when making way through the water, in addition to the lights prescribed in this paragraph, sidelights and a </w:delText>
        </w:r>
        <w:commentRangeStart w:id="18"/>
        <w:r w:rsidRPr="002768E9" w:rsidDel="003F232E">
          <w:rPr>
            <w:sz w:val="22"/>
          </w:rPr>
          <w:delText>sternlight</w:delText>
        </w:r>
      </w:del>
      <w:commentRangeEnd w:id="18"/>
      <w:r w:rsidR="003266F5">
        <w:rPr>
          <w:rStyle w:val="CommentReference"/>
          <w:lang w:eastAsia="de-DE"/>
        </w:rPr>
        <w:commentReference w:id="18"/>
      </w:r>
      <w:del w:id="19" w:author="Simon Millyard" w:date="2012-04-19T08:47:00Z">
        <w:r w:rsidRPr="002768E9" w:rsidDel="003F232E">
          <w:rPr>
            <w:sz w:val="22"/>
          </w:rPr>
          <w:delText>.</w:delText>
        </w:r>
      </w:del>
    </w:p>
    <w:p w14:paraId="59ABAD8A" w14:textId="77777777" w:rsidR="00E77162" w:rsidRDefault="00E77162" w:rsidP="00152BCF">
      <w:pPr>
        <w:pStyle w:val="Recallinglist2"/>
      </w:pPr>
      <w:proofErr w:type="gramStart"/>
      <w:r>
        <w:t>if</w:t>
      </w:r>
      <w:proofErr w:type="gramEnd"/>
      <w:r>
        <w:t xml:space="preserve"> the appropriate </w:t>
      </w:r>
      <w:r w:rsidR="00C50DBC">
        <w:t>Competent Authority r</w:t>
      </w:r>
      <w:r>
        <w:t>equires a sound signal to be operated, it should be co</w:t>
      </w:r>
      <w:r w:rsidR="00152BCF">
        <w:t>ded MORSE ‘D’</w:t>
      </w:r>
      <w:r>
        <w:t xml:space="preserve"> as prescribed by rule </w:t>
      </w:r>
      <w:r w:rsidR="00C50DBC">
        <w:t xml:space="preserve">35 of the COLREGS for a vessel </w:t>
      </w:r>
      <w:r w:rsidR="000F7F86">
        <w:t>‘</w:t>
      </w:r>
      <w:r w:rsidR="00152BCF">
        <w:t>Not under comm</w:t>
      </w:r>
      <w:r w:rsidR="00C50DBC">
        <w:t>and</w:t>
      </w:r>
      <w:r w:rsidR="000F7F86">
        <w:t>’</w:t>
      </w:r>
      <w:r w:rsidR="00152BCF">
        <w:t>;</w:t>
      </w:r>
    </w:p>
    <w:p w14:paraId="2A2D7DE5" w14:textId="77777777" w:rsidR="00E77162" w:rsidRDefault="00E77162" w:rsidP="00152BCF">
      <w:pPr>
        <w:pStyle w:val="Recallinglist2"/>
      </w:pPr>
      <w:proofErr w:type="gramStart"/>
      <w:r>
        <w:lastRenderedPageBreak/>
        <w:t>if</w:t>
      </w:r>
      <w:proofErr w:type="gramEnd"/>
      <w:r>
        <w:t xml:space="preserve"> the appropriate </w:t>
      </w:r>
      <w:r w:rsidR="00C50DBC">
        <w:t xml:space="preserve">Competent Authority </w:t>
      </w:r>
      <w:r>
        <w:t xml:space="preserve">requires a </w:t>
      </w:r>
      <w:proofErr w:type="spellStart"/>
      <w:r>
        <w:t>Racon</w:t>
      </w:r>
      <w:proofErr w:type="spellEnd"/>
      <w:r>
        <w:t xml:space="preserve"> to be depl</w:t>
      </w:r>
      <w:r w:rsidR="00C50DBC">
        <w:t xml:space="preserve">oyed, it should be coded MORSE </w:t>
      </w:r>
      <w:r w:rsidR="000F7F86">
        <w:t>‘</w:t>
      </w:r>
      <w:r w:rsidR="00152BCF">
        <w:t>D</w:t>
      </w:r>
      <w:r w:rsidR="000F7F86">
        <w:t>’</w:t>
      </w:r>
      <w:r>
        <w:t>.</w:t>
      </w:r>
    </w:p>
    <w:p w14:paraId="2E439036" w14:textId="77777777" w:rsidR="003F232E" w:rsidRDefault="002768E9" w:rsidP="003F232E">
      <w:pPr>
        <w:pStyle w:val="Recallinglist2"/>
      </w:pPr>
      <w:proofErr w:type="gramStart"/>
      <w:r>
        <w:t>if</w:t>
      </w:r>
      <w:proofErr w:type="gramEnd"/>
      <w:r>
        <w:t xml:space="preserve"> the buoy is equipped with </w:t>
      </w:r>
      <w:r w:rsidR="00C50DBC">
        <w:t>and Automatic Identification System (</w:t>
      </w:r>
      <w:r>
        <w:t>AIS</w:t>
      </w:r>
      <w:r w:rsidR="00C50DBC">
        <w:t>)</w:t>
      </w:r>
      <w:r>
        <w:t xml:space="preserve">, this system should broadcast the appropriate </w:t>
      </w:r>
      <w:r w:rsidR="000F7F86">
        <w:t>‘</w:t>
      </w:r>
      <w:r>
        <w:t>off station</w:t>
      </w:r>
      <w:r w:rsidR="000F7F86">
        <w:t>’</w:t>
      </w:r>
      <w:r>
        <w:t xml:space="preserve"> message. </w:t>
      </w:r>
    </w:p>
    <w:p w14:paraId="71002F2C" w14:textId="77777777" w:rsidR="003F232E" w:rsidRDefault="003F232E" w:rsidP="003F232E">
      <w:pPr>
        <w:pStyle w:val="Recallinglist1"/>
        <w:numPr>
          <w:ilvl w:val="0"/>
          <w:numId w:val="33"/>
        </w:numPr>
        <w:rPr>
          <w:ins w:id="20" w:author="Simon Millyard" w:date="2012-04-19T08:49:00Z"/>
        </w:rPr>
      </w:pPr>
      <w:ins w:id="21" w:author="Simon Millyard" w:date="2012-04-19T08:49:00Z">
        <w:r>
          <w:t>When any Large Navigation Buoy (</w:t>
        </w:r>
        <w:r w:rsidRPr="00B142D5">
          <w:t>L</w:t>
        </w:r>
        <w:r>
          <w:t xml:space="preserve">NB) and in certain circumstances Large </w:t>
        </w:r>
      </w:ins>
      <w:ins w:id="22" w:author="Simon Millyard" w:date="2012-04-19T08:50:00Z">
        <w:r>
          <w:t>Non Navigational Buoys</w:t>
        </w:r>
      </w:ins>
      <w:ins w:id="23" w:author="Simon Millyard" w:date="2012-04-19T08:49:00Z">
        <w:r>
          <w:t>, is out of position such that it could be misleading to navigation:</w:t>
        </w:r>
      </w:ins>
    </w:p>
    <w:p w14:paraId="2F1E96BC" w14:textId="77777777" w:rsidR="003F232E" w:rsidRDefault="003F232E" w:rsidP="003F232E">
      <w:pPr>
        <w:pStyle w:val="Recallinglist2"/>
        <w:rPr>
          <w:ins w:id="24" w:author="Simon Millyard" w:date="2012-04-19T08:49:00Z"/>
        </w:rPr>
      </w:pPr>
      <w:proofErr w:type="gramStart"/>
      <w:ins w:id="25" w:author="Simon Millyard" w:date="2012-04-19T08:51:00Z">
        <w:r>
          <w:t>t</w:t>
        </w:r>
      </w:ins>
      <w:ins w:id="26" w:author="Simon Millyard" w:date="2012-04-19T08:49:00Z">
        <w:r>
          <w:t>he</w:t>
        </w:r>
        <w:proofErr w:type="gramEnd"/>
        <w:r>
          <w:t xml:space="preserve"> </w:t>
        </w:r>
        <w:proofErr w:type="spellStart"/>
        <w:r>
          <w:t>Racon</w:t>
        </w:r>
      </w:ins>
      <w:proofErr w:type="spellEnd"/>
      <w:ins w:id="27" w:author="Simon Millyard" w:date="2012-04-19T08:50:00Z">
        <w:r>
          <w:t xml:space="preserve"> only</w:t>
        </w:r>
      </w:ins>
      <w:ins w:id="28" w:author="Simon Millyard" w:date="2012-04-19T08:49:00Z">
        <w:r>
          <w:t xml:space="preserve"> should be </w:t>
        </w:r>
        <w:commentRangeStart w:id="29"/>
        <w:r>
          <w:t>discontinued</w:t>
        </w:r>
      </w:ins>
      <w:commentRangeEnd w:id="29"/>
      <w:ins w:id="30" w:author="Simon Millyard" w:date="2012-04-19T09:19:00Z">
        <w:r w:rsidR="004F1D03">
          <w:rPr>
            <w:rStyle w:val="CommentReference"/>
            <w:lang w:eastAsia="de-DE"/>
          </w:rPr>
          <w:commentReference w:id="29"/>
        </w:r>
      </w:ins>
      <w:ins w:id="31" w:author="Simon Millyard" w:date="2012-04-19T08:49:00Z">
        <w:r>
          <w:t>;</w:t>
        </w:r>
      </w:ins>
    </w:p>
    <w:p w14:paraId="43896591" w14:textId="77777777" w:rsidR="003F232E" w:rsidRDefault="003F232E" w:rsidP="003F232E">
      <w:pPr>
        <w:pStyle w:val="Recallinglist2"/>
        <w:rPr>
          <w:ins w:id="32" w:author="Simon Millyard" w:date="2012-04-19T08:49:00Z"/>
        </w:rPr>
      </w:pPr>
      <w:proofErr w:type="gramStart"/>
      <w:ins w:id="33" w:author="Simon Millyard" w:date="2012-04-19T08:49:00Z">
        <w:r>
          <w:t>if</w:t>
        </w:r>
        <w:proofErr w:type="gramEnd"/>
        <w:r>
          <w:t xml:space="preserve"> the appropriate Competent Authority requires a </w:t>
        </w:r>
        <w:proofErr w:type="spellStart"/>
        <w:r>
          <w:t>Racon</w:t>
        </w:r>
        <w:proofErr w:type="spellEnd"/>
        <w:r>
          <w:t xml:space="preserve"> to be deployed, it should be coded MORSE ‘D’.</w:t>
        </w:r>
      </w:ins>
    </w:p>
    <w:p w14:paraId="090A3928" w14:textId="77777777" w:rsidR="003F232E" w:rsidRDefault="003F232E" w:rsidP="003F232E">
      <w:pPr>
        <w:pStyle w:val="Recallinglist2"/>
        <w:rPr>
          <w:ins w:id="34" w:author="Simon Millyard" w:date="2012-04-19T08:49:00Z"/>
        </w:rPr>
      </w:pPr>
      <w:proofErr w:type="gramStart"/>
      <w:ins w:id="35" w:author="Simon Millyard" w:date="2012-04-19T08:49:00Z">
        <w:r>
          <w:t>if</w:t>
        </w:r>
        <w:proofErr w:type="gramEnd"/>
        <w:r>
          <w:t xml:space="preserve"> the buoy is equipped with and Automatic Identification System (AIS), this system should broadcast the appropriate ‘off station’ </w:t>
        </w:r>
        <w:commentRangeStart w:id="36"/>
        <w:r>
          <w:t>message</w:t>
        </w:r>
      </w:ins>
      <w:commentRangeEnd w:id="36"/>
      <w:ins w:id="37" w:author="Simon Millyard" w:date="2012-04-19T09:23:00Z">
        <w:r w:rsidR="00E83885">
          <w:rPr>
            <w:rStyle w:val="CommentReference"/>
            <w:lang w:eastAsia="de-DE"/>
          </w:rPr>
          <w:commentReference w:id="36"/>
        </w:r>
      </w:ins>
      <w:ins w:id="38" w:author="Simon Millyard" w:date="2012-04-19T08:49:00Z">
        <w:r>
          <w:t xml:space="preserve">. </w:t>
        </w:r>
      </w:ins>
    </w:p>
    <w:p w14:paraId="683F5FF6" w14:textId="77777777" w:rsidR="003F232E" w:rsidRDefault="003F232E" w:rsidP="003F232E">
      <w:pPr>
        <w:pStyle w:val="Recallinglist1"/>
        <w:numPr>
          <w:ilvl w:val="0"/>
          <w:numId w:val="36"/>
        </w:numPr>
        <w:rPr>
          <w:ins w:id="39" w:author="Simon Millyard" w:date="2012-04-19T08:48:00Z"/>
        </w:rPr>
      </w:pPr>
    </w:p>
    <w:p w14:paraId="6251558E" w14:textId="77777777" w:rsidR="009E1230" w:rsidRPr="007E43BC" w:rsidRDefault="00E77162" w:rsidP="00152BCF">
      <w:pPr>
        <w:pStyle w:val="Recallinglist1"/>
        <w:numPr>
          <w:ilvl w:val="0"/>
          <w:numId w:val="36"/>
        </w:numPr>
      </w:pPr>
      <w:proofErr w:type="gramStart"/>
      <w:r>
        <w:t>that</w:t>
      </w:r>
      <w:proofErr w:type="gramEnd"/>
      <w:r>
        <w:t xml:space="preserve"> the signals described in RECOMMENDS be used in conjunction with Radio Navigation Warnings to alert mariners to the danger, to avert the danger of collision.</w:t>
      </w:r>
    </w:p>
    <w:p w14:paraId="654C05B8" w14:textId="77777777" w:rsidR="00C279DD" w:rsidRDefault="00C279DD" w:rsidP="00E22226">
      <w:pPr>
        <w:pStyle w:val="Title"/>
      </w:pPr>
    </w:p>
    <w:p w14:paraId="30845B95" w14:textId="77777777" w:rsidR="002D4569" w:rsidRDefault="007E4A72" w:rsidP="007E4A72">
      <w:r>
        <w:br w:type="page"/>
      </w:r>
    </w:p>
    <w:p w14:paraId="60BA20A5" w14:textId="77777777" w:rsidR="007E4A72" w:rsidRDefault="007E4A72" w:rsidP="00C627DE">
      <w:pPr>
        <w:pStyle w:val="Title"/>
        <w:sectPr w:rsidR="007E4A72" w:rsidSect="008F2CE7">
          <w:headerReference w:type="even" r:id="rId13"/>
          <w:headerReference w:type="default" r:id="rId14"/>
          <w:footerReference w:type="even" r:id="rId15"/>
          <w:footerReference w:type="default" r:id="rId16"/>
          <w:headerReference w:type="first" r:id="rId17"/>
          <w:footerReference w:type="first" r:id="rId18"/>
          <w:pgSz w:w="11906" w:h="16838"/>
          <w:pgMar w:top="567" w:right="1134" w:bottom="567" w:left="1134" w:header="567" w:footer="567" w:gutter="0"/>
          <w:cols w:space="708"/>
          <w:titlePg/>
          <w:docGrid w:linePitch="360"/>
        </w:sectPr>
      </w:pPr>
    </w:p>
    <w:p w14:paraId="5F8338A6" w14:textId="77777777" w:rsidR="0044047B" w:rsidRDefault="00917485" w:rsidP="00C627DE">
      <w:pPr>
        <w:pStyle w:val="Title"/>
      </w:pPr>
      <w:bookmarkStart w:id="40" w:name="_Toc290110711"/>
      <w:r>
        <w:lastRenderedPageBreak/>
        <w:t>CONFERENCE FOR THE UNIFICATION OF BUOYAGE AND THE LIGHTING OF COASTS</w:t>
      </w:r>
      <w:bookmarkEnd w:id="40"/>
    </w:p>
    <w:p w14:paraId="482128EC" w14:textId="77777777" w:rsidR="00917485" w:rsidRDefault="00917485" w:rsidP="00917485">
      <w:pPr>
        <w:pStyle w:val="BodyText"/>
        <w:jc w:val="center"/>
      </w:pPr>
      <w:r>
        <w:t>(Lisbon, 6th-23rd October, 1930)</w:t>
      </w:r>
    </w:p>
    <w:p w14:paraId="3B2BBFCC" w14:textId="77777777" w:rsidR="00917485" w:rsidRDefault="00917485" w:rsidP="00917485">
      <w:pPr>
        <w:pStyle w:val="BodyText"/>
      </w:pPr>
    </w:p>
    <w:p w14:paraId="1869DBB0" w14:textId="77777777" w:rsidR="00917485" w:rsidRPr="00917485" w:rsidRDefault="00917485" w:rsidP="00917485">
      <w:pPr>
        <w:pStyle w:val="BodyText"/>
        <w:spacing w:after="240"/>
        <w:jc w:val="center"/>
        <w:rPr>
          <w:b/>
        </w:rPr>
      </w:pPr>
      <w:r w:rsidRPr="00917485">
        <w:rPr>
          <w:b/>
        </w:rPr>
        <w:t>AGREEMENT CONCERNING MANNED LIGHTSHIPS NOT ON THEIR STATIONS</w:t>
      </w:r>
    </w:p>
    <w:p w14:paraId="301DBBF7" w14:textId="77777777" w:rsidR="00917485" w:rsidRPr="00917485" w:rsidRDefault="00917485" w:rsidP="00917485">
      <w:pPr>
        <w:pStyle w:val="BodyText"/>
        <w:spacing w:after="480"/>
        <w:jc w:val="center"/>
        <w:rPr>
          <w:b/>
        </w:rPr>
      </w:pPr>
      <w:r w:rsidRPr="00917485">
        <w:rPr>
          <w:b/>
        </w:rPr>
        <w:t>REGULATIONS RELATING TO SIGNALS FOR MANNED LIGHTSHIPS NOT ON THEIR STATIONS</w:t>
      </w:r>
    </w:p>
    <w:p w14:paraId="7FC0C213" w14:textId="77777777" w:rsidR="00917485" w:rsidRDefault="00917485" w:rsidP="00917485">
      <w:pPr>
        <w:pStyle w:val="List1"/>
      </w:pPr>
      <w:r>
        <w:t>When a lightship is not on its station, whether it has dragged or broken adrift from its moorings or is proceeding towards its station or towards a port, it should not show its characteristic light nor make its characteristic fog-signals.</w:t>
      </w:r>
    </w:p>
    <w:p w14:paraId="20E260D2" w14:textId="77777777" w:rsidR="00917485" w:rsidRDefault="00917485" w:rsidP="00917485">
      <w:pPr>
        <w:pStyle w:val="List1"/>
      </w:pPr>
      <w:r>
        <w:t>A lightship which has dragged or broken adrift from its moorings should hoist a special signal, which preferably should be:</w:t>
      </w:r>
    </w:p>
    <w:p w14:paraId="27A90CF7" w14:textId="77777777" w:rsidR="00917485" w:rsidRDefault="00917485" w:rsidP="00917485">
      <w:pPr>
        <w:pStyle w:val="List1indent"/>
      </w:pPr>
      <w:r>
        <w:t>By day: Two large black spheres - one forward and one aft;</w:t>
      </w:r>
    </w:p>
    <w:p w14:paraId="1B632DCF" w14:textId="77777777" w:rsidR="00917485" w:rsidRDefault="00917485" w:rsidP="00917485">
      <w:pPr>
        <w:pStyle w:val="List1indent"/>
      </w:pPr>
      <w:r>
        <w:t>By night: Two red lights, one forward and one aft.</w:t>
      </w:r>
    </w:p>
    <w:p w14:paraId="46E11C04" w14:textId="77777777" w:rsidR="00917485" w:rsidRDefault="00917485" w:rsidP="00917485">
      <w:pPr>
        <w:pStyle w:val="List1text"/>
      </w:pPr>
      <w:r>
        <w:t xml:space="preserve">It should, furthermore, strike its characteristic </w:t>
      </w:r>
      <w:proofErr w:type="spellStart"/>
      <w:r>
        <w:t>topmarks</w:t>
      </w:r>
      <w:proofErr w:type="spellEnd"/>
      <w:r>
        <w:t>, if they are fitted to permit of this. When circumstances do not permit of the use of the foregoing day signals, or when these are employed as the normal characteristics of the lightship, red flags should be used instead of black spheres.</w:t>
      </w:r>
    </w:p>
    <w:p w14:paraId="44FC99AC" w14:textId="77777777" w:rsidR="00917485" w:rsidRDefault="00917485" w:rsidP="00917485">
      <w:pPr>
        <w:pStyle w:val="List1"/>
      </w:pPr>
      <w:r>
        <w:t>In addition, as a supplementary measure of precaution, a lightship which has dragged or broken adrift from its moorings should:</w:t>
      </w:r>
    </w:p>
    <w:p w14:paraId="29A03B9E" w14:textId="77777777" w:rsidR="00917485" w:rsidRDefault="00917485" w:rsidP="00917485">
      <w:pPr>
        <w:pStyle w:val="List1indent"/>
      </w:pPr>
      <w:r>
        <w:t>By day, fly a flag signal signifying:</w:t>
      </w:r>
    </w:p>
    <w:p w14:paraId="031BF7F7" w14:textId="77777777" w:rsidR="00917485" w:rsidRPr="002768E9" w:rsidRDefault="00917485" w:rsidP="00917485">
      <w:pPr>
        <w:pStyle w:val="List1indent2"/>
        <w:rPr>
          <w:sz w:val="22"/>
        </w:rPr>
      </w:pPr>
      <w:r w:rsidRPr="002768E9">
        <w:rPr>
          <w:sz w:val="22"/>
        </w:rPr>
        <w:t>‘I am not in my correct position’,</w:t>
      </w:r>
    </w:p>
    <w:p w14:paraId="630470DB" w14:textId="77777777" w:rsidR="00917485" w:rsidRPr="002768E9" w:rsidRDefault="00917485" w:rsidP="00917485">
      <w:pPr>
        <w:pStyle w:val="List1indent2"/>
        <w:rPr>
          <w:sz w:val="22"/>
        </w:rPr>
      </w:pPr>
      <w:proofErr w:type="gramStart"/>
      <w:r w:rsidRPr="002768E9">
        <w:rPr>
          <w:sz w:val="22"/>
        </w:rPr>
        <w:t>as</w:t>
      </w:r>
      <w:proofErr w:type="gramEnd"/>
      <w:r w:rsidRPr="002768E9">
        <w:rPr>
          <w:sz w:val="22"/>
        </w:rPr>
        <w:t xml:space="preserve"> laid down in the International Code of Signals.</w:t>
      </w:r>
    </w:p>
    <w:p w14:paraId="3C6A6F42" w14:textId="77777777" w:rsidR="00917485" w:rsidRDefault="00917485" w:rsidP="00917485">
      <w:pPr>
        <w:pStyle w:val="List1indent"/>
      </w:pPr>
      <w:r>
        <w:t>By night, show at least every quarter of an hour and simultaneously two flares, one red and the other white.</w:t>
      </w:r>
      <w:r w:rsidR="0062122A">
        <w:t xml:space="preserve"> </w:t>
      </w:r>
      <w:r>
        <w:t xml:space="preserve"> When circumstances render it impracticable to use flares, a red and white light shall be displayed simultaneously.</w:t>
      </w:r>
    </w:p>
    <w:p w14:paraId="5A3AFE75" w14:textId="77777777" w:rsidR="00B36C94" w:rsidRPr="00B36C94" w:rsidRDefault="00917485" w:rsidP="00917485">
      <w:pPr>
        <w:pStyle w:val="List1"/>
      </w:pPr>
      <w:r>
        <w:t>Lastly, a lightship under way must carry the same lights and make the same sound signals as other vessels under way and, if self-propelled, should hoist by day the signal provided for in paragraph 2.</w:t>
      </w:r>
    </w:p>
    <w:sectPr w:rsidR="00B36C94" w:rsidRPr="00B36C94" w:rsidSect="008F2CE7">
      <w:pgSz w:w="11906" w:h="16838"/>
      <w:pgMar w:top="567" w:right="1134" w:bottom="567" w:left="1134" w:header="567" w:footer="567" w:gutter="0"/>
      <w:cols w:space="708"/>
      <w:titlePg/>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comment w:id="6" w:author="Simon Millyard" w:date="2012-04-19T09:34:00Z" w:initials="SM">
    <w:p w14:paraId="5C54D21F" w14:textId="77777777" w:rsidR="003F232E" w:rsidRDefault="003F232E">
      <w:pPr>
        <w:pStyle w:val="CommentText"/>
      </w:pPr>
      <w:r>
        <w:rPr>
          <w:rStyle w:val="CommentReference"/>
        </w:rPr>
        <w:annotationRef/>
      </w:r>
      <w:r>
        <w:t xml:space="preserve">There is a significant difference in the capability between a </w:t>
      </w:r>
      <w:proofErr w:type="spellStart"/>
      <w:r>
        <w:t>Lightvessel</w:t>
      </w:r>
      <w:proofErr w:type="spellEnd"/>
      <w:r>
        <w:t xml:space="preserve"> / LANBY and a LNB, therefore these two AtoN classes have been divided into two separate headings</w:t>
      </w:r>
      <w:r w:rsidR="00CD629B">
        <w:t>. As this is unmanned, it is impractical to physically change the day mark automatically</w:t>
      </w:r>
    </w:p>
  </w:comment>
  <w:comment w:id="18" w:author="Simon Millyard" w:date="2012-04-19T09:25:00Z" w:initials="SM">
    <w:p w14:paraId="3D0DCEF2" w14:textId="77777777" w:rsidR="003266F5" w:rsidRDefault="003266F5">
      <w:pPr>
        <w:pStyle w:val="CommentText"/>
      </w:pPr>
      <w:r>
        <w:rPr>
          <w:rStyle w:val="CommentReference"/>
        </w:rPr>
        <w:annotationRef/>
      </w:r>
      <w:r w:rsidR="004F1D03">
        <w:t xml:space="preserve">Making way infers being propelled by an engine, </w:t>
      </w:r>
      <w:proofErr w:type="spellStart"/>
      <w:r w:rsidR="004F1D03">
        <w:t>Lightvessels</w:t>
      </w:r>
      <w:proofErr w:type="spellEnd"/>
      <w:r w:rsidR="004F1D03">
        <w:t xml:space="preserve"> adrift are Underway and therefore do not need side &amp; stern lights. </w:t>
      </w:r>
      <w:proofErr w:type="spellStart"/>
      <w:r w:rsidR="004F1D03">
        <w:t>Lightvessels</w:t>
      </w:r>
      <w:proofErr w:type="spellEnd"/>
      <w:r w:rsidR="004F1D03">
        <w:t xml:space="preserve"> being towed come under </w:t>
      </w:r>
      <w:proofErr w:type="spellStart"/>
      <w:r w:rsidR="004F1D03">
        <w:t>Coll</w:t>
      </w:r>
      <w:proofErr w:type="spellEnd"/>
      <w:r w:rsidR="004F1D03">
        <w:t xml:space="preserve"> </w:t>
      </w:r>
      <w:proofErr w:type="spellStart"/>
      <w:r w:rsidR="004F1D03">
        <w:t>reg</w:t>
      </w:r>
      <w:proofErr w:type="spellEnd"/>
      <w:r w:rsidR="004F1D03">
        <w:t xml:space="preserve"> rule 24 and not part of this recommendation. This is also impractical. </w:t>
      </w:r>
      <w:r>
        <w:t xml:space="preserve"> </w:t>
      </w:r>
    </w:p>
  </w:comment>
  <w:comment w:id="29" w:author="Simon Millyard" w:date="2012-04-19T09:25:00Z" w:initials="SM">
    <w:p w14:paraId="55C8F207" w14:textId="77777777" w:rsidR="004F1D03" w:rsidRDefault="004F1D03">
      <w:pPr>
        <w:pStyle w:val="CommentText"/>
      </w:pPr>
      <w:r>
        <w:rPr>
          <w:rStyle w:val="CommentReference"/>
        </w:rPr>
        <w:annotationRef/>
      </w:r>
      <w:r>
        <w:t>It is possible to extinguish the light but this then becomes an unlit hazard at night. It is not currently practical to change the character of a buoy off station automatically though technically feasible this will add to the AtoN complexity and failure modes</w:t>
      </w:r>
    </w:p>
  </w:comment>
  <w:comment w:id="36" w:author="Simon Millyard" w:date="2012-04-19T09:25:00Z" w:initials="SM">
    <w:p w14:paraId="18F9E7C3" w14:textId="77777777" w:rsidR="00E83885" w:rsidRDefault="00E83885">
      <w:pPr>
        <w:pStyle w:val="CommentText"/>
      </w:pPr>
      <w:r>
        <w:rPr>
          <w:rStyle w:val="CommentReference"/>
        </w:rPr>
        <w:annotationRef/>
      </w:r>
      <w:r>
        <w:t xml:space="preserve">The concept of automatically changing the </w:t>
      </w:r>
      <w:proofErr w:type="spellStart"/>
      <w:r>
        <w:t>daymark</w:t>
      </w:r>
      <w:proofErr w:type="spellEnd"/>
      <w:r>
        <w:t xml:space="preserve"> and dis-continue the audible warning on a LNB is impractical.</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71BC3201" w14:textId="77777777" w:rsidR="00E531C6" w:rsidRDefault="00E531C6" w:rsidP="009E1230">
      <w:r>
        <w:separator/>
      </w:r>
    </w:p>
  </w:endnote>
  <w:endnote w:type="continuationSeparator" w:id="0">
    <w:p w14:paraId="6C4392FA" w14:textId="77777777" w:rsidR="00E531C6" w:rsidRDefault="00E531C6"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A72963" w14:textId="77777777" w:rsidR="005E5CC4" w:rsidRDefault="005E5CC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5124AD" w14:textId="77777777" w:rsidR="009E1230" w:rsidRPr="008136BC" w:rsidRDefault="009E1230" w:rsidP="00AB2FA0">
    <w:pPr>
      <w:pStyle w:val="Footer"/>
    </w:pPr>
    <w:r w:rsidRPr="008136BC">
      <w:tab/>
    </w:r>
    <w:r w:rsidRPr="008136BC">
      <w:rPr>
        <w:lang w:val="en-US"/>
      </w:rPr>
      <w:t xml:space="preserve">Page </w:t>
    </w:r>
    <w:r w:rsidR="009B4AD5" w:rsidRPr="008136BC">
      <w:rPr>
        <w:lang w:val="en-US"/>
      </w:rPr>
      <w:fldChar w:fldCharType="begin"/>
    </w:r>
    <w:r w:rsidRPr="008136BC">
      <w:rPr>
        <w:lang w:val="en-US"/>
      </w:rPr>
      <w:instrText xml:space="preserve"> PAGE </w:instrText>
    </w:r>
    <w:r w:rsidR="009B4AD5" w:rsidRPr="008136BC">
      <w:rPr>
        <w:lang w:val="en-US"/>
      </w:rPr>
      <w:fldChar w:fldCharType="separate"/>
    </w:r>
    <w:r w:rsidR="00F66FD2">
      <w:rPr>
        <w:noProof/>
        <w:lang w:val="en-US"/>
      </w:rPr>
      <w:t>3</w:t>
    </w:r>
    <w:r w:rsidR="009B4AD5" w:rsidRPr="008136BC">
      <w:rPr>
        <w:lang w:val="en-US"/>
      </w:rPr>
      <w:fldChar w:fldCharType="end"/>
    </w:r>
    <w:r w:rsidRPr="008136BC">
      <w:rPr>
        <w:lang w:val="en-US"/>
      </w:rPr>
      <w:t xml:space="preserve"> of </w:t>
    </w:r>
    <w:r w:rsidR="009B4AD5" w:rsidRPr="008136BC">
      <w:rPr>
        <w:lang w:val="en-US"/>
      </w:rPr>
      <w:fldChar w:fldCharType="begin"/>
    </w:r>
    <w:r w:rsidRPr="008136BC">
      <w:rPr>
        <w:lang w:val="en-US"/>
      </w:rPr>
      <w:instrText xml:space="preserve"> NUMPAGES </w:instrText>
    </w:r>
    <w:r w:rsidR="009B4AD5" w:rsidRPr="008136BC">
      <w:rPr>
        <w:lang w:val="en-US"/>
      </w:rPr>
      <w:fldChar w:fldCharType="separate"/>
    </w:r>
    <w:r w:rsidR="00F66FD2">
      <w:rPr>
        <w:noProof/>
        <w:lang w:val="en-US"/>
      </w:rPr>
      <w:t>5</w:t>
    </w:r>
    <w:r w:rsidR="009B4AD5" w:rsidRPr="008136BC">
      <w:rPr>
        <w:lang w:val="en-US"/>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A5DCCD" w14:textId="77777777" w:rsidR="007E4A72" w:rsidRDefault="007E4A72">
    <w:pPr>
      <w:pStyle w:val="Footer"/>
    </w:pPr>
    <w:r>
      <w:rPr>
        <w:lang w:val="en-US"/>
      </w:rPr>
      <w:tab/>
    </w:r>
    <w:r w:rsidRPr="008136BC">
      <w:rPr>
        <w:lang w:val="en-US"/>
      </w:rPr>
      <w:t xml:space="preserve">Page </w:t>
    </w:r>
    <w:r w:rsidR="009B4AD5" w:rsidRPr="008136BC">
      <w:rPr>
        <w:lang w:val="en-US"/>
      </w:rPr>
      <w:fldChar w:fldCharType="begin"/>
    </w:r>
    <w:r w:rsidRPr="008136BC">
      <w:rPr>
        <w:lang w:val="en-US"/>
      </w:rPr>
      <w:instrText xml:space="preserve"> PAGE </w:instrText>
    </w:r>
    <w:r w:rsidR="009B4AD5" w:rsidRPr="008136BC">
      <w:rPr>
        <w:lang w:val="en-US"/>
      </w:rPr>
      <w:fldChar w:fldCharType="separate"/>
    </w:r>
    <w:r w:rsidR="00F66FD2">
      <w:rPr>
        <w:noProof/>
        <w:lang w:val="en-US"/>
      </w:rPr>
      <w:t>5</w:t>
    </w:r>
    <w:r w:rsidR="009B4AD5" w:rsidRPr="008136BC">
      <w:rPr>
        <w:lang w:val="en-US"/>
      </w:rPr>
      <w:fldChar w:fldCharType="end"/>
    </w:r>
    <w:r w:rsidRPr="008136BC">
      <w:rPr>
        <w:lang w:val="en-US"/>
      </w:rPr>
      <w:t xml:space="preserve"> of </w:t>
    </w:r>
    <w:r w:rsidR="009B4AD5" w:rsidRPr="008136BC">
      <w:rPr>
        <w:lang w:val="en-US"/>
      </w:rPr>
      <w:fldChar w:fldCharType="begin"/>
    </w:r>
    <w:r w:rsidRPr="008136BC">
      <w:rPr>
        <w:lang w:val="en-US"/>
      </w:rPr>
      <w:instrText xml:space="preserve"> NUMPAGES </w:instrText>
    </w:r>
    <w:r w:rsidR="009B4AD5" w:rsidRPr="008136BC">
      <w:rPr>
        <w:lang w:val="en-US"/>
      </w:rPr>
      <w:fldChar w:fldCharType="separate"/>
    </w:r>
    <w:r w:rsidR="00F66FD2">
      <w:rPr>
        <w:noProof/>
        <w:lang w:val="en-US"/>
      </w:rPr>
      <w:t>5</w:t>
    </w:r>
    <w:r w:rsidR="009B4AD5" w:rsidRPr="008136BC">
      <w:rPr>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29C091B5" w14:textId="77777777" w:rsidR="00E531C6" w:rsidRDefault="00E531C6" w:rsidP="009E1230">
      <w:r>
        <w:separator/>
      </w:r>
    </w:p>
  </w:footnote>
  <w:footnote w:type="continuationSeparator" w:id="0">
    <w:p w14:paraId="086557D6" w14:textId="77777777" w:rsidR="00E531C6" w:rsidRDefault="00E531C6" w:rsidP="009E123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AB4319" w14:textId="77777777" w:rsidR="005E5CC4" w:rsidRDefault="005E5CC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11FE44" w14:textId="77777777" w:rsidR="008136BC" w:rsidRDefault="008136BC" w:rsidP="0004410E">
    <w:pPr>
      <w:pStyle w:val="Header"/>
      <w:jc w:val="center"/>
      <w:rPr>
        <w:highlight w:val="yellow"/>
      </w:rPr>
    </w:pPr>
    <w:r w:rsidRPr="008F2CE7">
      <w:t>Recommendation</w:t>
    </w:r>
    <w:r w:rsidR="004C2F5C" w:rsidRPr="008F2CE7">
      <w:t xml:space="preserve"> </w:t>
    </w:r>
    <w:r w:rsidR="008F2CE7" w:rsidRPr="008F2CE7">
      <w:t>O-104</w:t>
    </w:r>
    <w:r w:rsidR="0044047B" w:rsidRPr="008F2CE7">
      <w:t xml:space="preserve"> </w:t>
    </w:r>
    <w:r w:rsidRPr="008F2CE7">
      <w:t xml:space="preserve">– </w:t>
    </w:r>
    <w:r w:rsidR="008F2CE7" w:rsidRPr="008F2CE7">
      <w:rPr>
        <w:sz w:val="20"/>
        <w:szCs w:val="20"/>
      </w:rPr>
      <w:t>‘Off Station’ Signals for Major Floating Aids</w:t>
    </w:r>
  </w:p>
  <w:p w14:paraId="4E5465AC" w14:textId="77777777" w:rsidR="008136BC" w:rsidRDefault="008F2CE7" w:rsidP="008136BC">
    <w:pPr>
      <w:pBdr>
        <w:bottom w:val="single" w:sz="4" w:space="1" w:color="auto"/>
      </w:pBdr>
      <w:jc w:val="center"/>
      <w:rPr>
        <w:rFonts w:cs="Arial"/>
        <w:sz w:val="20"/>
      </w:rPr>
    </w:pPr>
    <w:r w:rsidRPr="008F2CE7">
      <w:rPr>
        <w:rFonts w:cs="Arial"/>
        <w:sz w:val="20"/>
      </w:rPr>
      <w:t>May 1998</w:t>
    </w:r>
    <w:r w:rsidR="008136BC" w:rsidRPr="008F2CE7">
      <w:rPr>
        <w:rFonts w:cs="Arial"/>
        <w:sz w:val="20"/>
      </w:rPr>
      <w:t xml:space="preserve"> - Revised </w:t>
    </w:r>
    <w:r w:rsidRPr="008F2CE7">
      <w:rPr>
        <w:rFonts w:cs="Arial"/>
        <w:sz w:val="20"/>
        <w:highlight w:val="yellow"/>
      </w:rPr>
      <w:t>December 2011</w:t>
    </w:r>
  </w:p>
  <w:p w14:paraId="16CD51C7" w14:textId="77777777" w:rsidR="009E1230" w:rsidRDefault="009E1230" w:rsidP="00AB2FA0">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8EEA46" w14:textId="77777777" w:rsidR="005E5CC4" w:rsidRDefault="005E5CC4" w:rsidP="000109E4">
    <w:pPr>
      <w:pStyle w:val="Header"/>
      <w:jc w:val="right"/>
    </w:pPr>
    <w:r>
      <w:t>EEP18/</w:t>
    </w:r>
    <w:r w:rsidR="002F74BC">
      <w:t>output</w:t>
    </w:r>
    <w:r>
      <w:t>/</w:t>
    </w:r>
    <w:r w:rsidR="002F74BC">
      <w:t>5</w:t>
    </w:r>
  </w:p>
  <w:p w14:paraId="4BBE83C1" w14:textId="77777777" w:rsidR="0004410E" w:rsidRDefault="005E5CC4" w:rsidP="000109E4">
    <w:pPr>
      <w:pStyle w:val="Header"/>
      <w:jc w:val="right"/>
    </w:pPr>
    <w:r>
      <w:t xml:space="preserve">Formerly </w:t>
    </w:r>
    <w:r w:rsidR="000109E4">
      <w:t>ANM17/output/1</w:t>
    </w:r>
    <w:r w:rsidR="00AD10AE">
      <w:t>8</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7C"/>
    <w:multiLevelType w:val="singleLevel"/>
    <w:tmpl w:val="E94212BE"/>
    <w:lvl w:ilvl="0">
      <w:start w:val="1"/>
      <w:numFmt w:val="decimal"/>
      <w:lvlText w:val="%1."/>
      <w:lvlJc w:val="left"/>
      <w:pPr>
        <w:tabs>
          <w:tab w:val="num" w:pos="1492"/>
        </w:tabs>
        <w:ind w:left="1492" w:hanging="360"/>
      </w:pPr>
    </w:lvl>
  </w:abstractNum>
  <w:abstractNum w:abstractNumId="1">
    <w:nsid w:val="FFFFFF7D"/>
    <w:multiLevelType w:val="singleLevel"/>
    <w:tmpl w:val="F54ACF28"/>
    <w:lvl w:ilvl="0">
      <w:start w:val="1"/>
      <w:numFmt w:val="decimal"/>
      <w:lvlText w:val="%1."/>
      <w:lvlJc w:val="left"/>
      <w:pPr>
        <w:tabs>
          <w:tab w:val="num" w:pos="1209"/>
        </w:tabs>
        <w:ind w:left="1209" w:hanging="360"/>
      </w:pPr>
    </w:lvl>
  </w:abstractNum>
  <w:abstractNum w:abstractNumId="2">
    <w:nsid w:val="FFFFFF7E"/>
    <w:multiLevelType w:val="singleLevel"/>
    <w:tmpl w:val="948097C6"/>
    <w:lvl w:ilvl="0">
      <w:start w:val="1"/>
      <w:numFmt w:val="decimal"/>
      <w:lvlText w:val="%1."/>
      <w:lvlJc w:val="left"/>
      <w:pPr>
        <w:tabs>
          <w:tab w:val="num" w:pos="926"/>
        </w:tabs>
        <w:ind w:left="926" w:hanging="360"/>
      </w:pPr>
    </w:lvl>
  </w:abstractNum>
  <w:abstractNum w:abstractNumId="3">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4">
    <w:nsid w:val="FFFFFF80"/>
    <w:multiLevelType w:val="singleLevel"/>
    <w:tmpl w:val="531A679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FAAF4A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F18996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17EE8B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3A21C71"/>
    <w:multiLevelType w:val="hybridMultilevel"/>
    <w:tmpl w:val="DD689B80"/>
    <w:lvl w:ilvl="0" w:tplc="07E88C64">
      <w:start w:val="1"/>
      <w:numFmt w:val="decimal"/>
      <w:pStyle w:val="Appendix"/>
      <w:lvlText w:val="APPENDIX %1"/>
      <w:lvlJc w:val="left"/>
      <w:pPr>
        <w:ind w:left="720" w:hanging="360"/>
      </w:pPr>
      <w:rPr>
        <w:rFonts w:hint="default"/>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7BC66F4"/>
    <w:multiLevelType w:val="hybridMultilevel"/>
    <w:tmpl w:val="EC12F20A"/>
    <w:lvl w:ilvl="0" w:tplc="1C7410BE">
      <w:start w:val="1"/>
      <w:numFmt w:val="bullet"/>
      <w:pStyle w:val="Bullet2"/>
      <w:lvlText w:val="-"/>
      <w:lvlJc w:val="left"/>
      <w:pPr>
        <w:ind w:left="1560"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1">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6">
    <w:nsid w:val="4BC63137"/>
    <w:multiLevelType w:val="hybridMultilevel"/>
    <w:tmpl w:val="FB6291FE"/>
    <w:lvl w:ilvl="0" w:tplc="268C32C0">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573E2B89"/>
    <w:multiLevelType w:val="multilevel"/>
    <w:tmpl w:val="6598E09A"/>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9">
    <w:nsid w:val="58AE4CCD"/>
    <w:multiLevelType w:val="hybridMultilevel"/>
    <w:tmpl w:val="3C2A817A"/>
    <w:lvl w:ilvl="0" w:tplc="FFFFFFFF">
      <w:start w:val="1"/>
      <w:numFmt w:val="decimal"/>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5F1D35E6"/>
    <w:multiLevelType w:val="multilevel"/>
    <w:tmpl w:val="73C81B08"/>
    <w:lvl w:ilvl="0">
      <w:start w:val="1"/>
      <w:numFmt w:val="decimal"/>
      <w:lvlText w:val="%1"/>
      <w:lvlJc w:val="left"/>
      <w:pPr>
        <w:tabs>
          <w:tab w:val="num" w:pos="1134"/>
        </w:tabs>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nsid w:val="6D5F3343"/>
    <w:multiLevelType w:val="hybridMultilevel"/>
    <w:tmpl w:val="B9F699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6F335180"/>
    <w:multiLevelType w:val="hybridMultilevel"/>
    <w:tmpl w:val="C7A49A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76D64DA6"/>
    <w:multiLevelType w:val="hybridMultilevel"/>
    <w:tmpl w:val="7A3AA616"/>
    <w:lvl w:ilvl="0" w:tplc="79A2B4A4">
      <w:start w:val="1"/>
      <w:numFmt w:val="bullet"/>
      <w:pStyle w:val="Bullet3"/>
      <w:lvlText w:val=""/>
      <w:lvlJc w:val="left"/>
      <w:pPr>
        <w:ind w:left="1778"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76EE4C5D"/>
    <w:multiLevelType w:val="multilevel"/>
    <w:tmpl w:val="2E84E094"/>
    <w:lvl w:ilvl="0">
      <w:start w:val="1"/>
      <w:numFmt w:val="decimal"/>
      <w:lvlText w:val="%1"/>
      <w:lvlJc w:val="left"/>
      <w:pPr>
        <w:tabs>
          <w:tab w:val="num" w:pos="1134"/>
        </w:tabs>
        <w:ind w:left="1134" w:hanging="567"/>
      </w:pPr>
      <w:rPr>
        <w:rFonts w:hint="default"/>
      </w:rPr>
    </w:lvl>
    <w:lvl w:ilvl="1">
      <w:start w:val="1"/>
      <w:numFmt w:val="lowerLetter"/>
      <w:lvlText w:val="%2"/>
      <w:lvlJc w:val="left"/>
      <w:pPr>
        <w:tabs>
          <w:tab w:val="num" w:pos="1701"/>
        </w:tabs>
        <w:ind w:left="567" w:firstLine="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782A3190"/>
    <w:multiLevelType w:val="multilevel"/>
    <w:tmpl w:val="C1AC89BC"/>
    <w:lvl w:ilvl="0">
      <w:start w:val="1"/>
      <w:numFmt w:val="decimal"/>
      <w:pStyle w:val="Recallinglist1"/>
      <w:lvlText w:val="%1"/>
      <w:lvlJc w:val="left"/>
      <w:pPr>
        <w:tabs>
          <w:tab w:val="num" w:pos="1134"/>
        </w:tabs>
        <w:ind w:left="1134" w:hanging="567"/>
      </w:pPr>
      <w:rPr>
        <w:rFonts w:hint="default"/>
      </w:rPr>
    </w:lvl>
    <w:lvl w:ilvl="1">
      <w:start w:val="1"/>
      <w:numFmt w:val="lowerLetter"/>
      <w:pStyle w:val="Recallinglist2"/>
      <w:lvlText w:val="%2"/>
      <w:lvlJc w:val="left"/>
      <w:pPr>
        <w:tabs>
          <w:tab w:val="num" w:pos="1701"/>
        </w:tabs>
        <w:ind w:left="1701" w:hanging="567"/>
      </w:pPr>
      <w:rPr>
        <w:rFonts w:hint="default"/>
      </w:rPr>
    </w:lvl>
    <w:lvl w:ilvl="2">
      <w:start w:val="1"/>
      <w:numFmt w:val="lowerRoman"/>
      <w:pStyle w:val="Recallinglist3"/>
      <w:lvlText w:val="%3"/>
      <w:lvlJc w:val="left"/>
      <w:pPr>
        <w:tabs>
          <w:tab w:val="num" w:pos="2268"/>
        </w:tabs>
        <w:ind w:left="2268"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78BA4B1E"/>
    <w:multiLevelType w:val="multilevel"/>
    <w:tmpl w:val="834093BA"/>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1134"/>
        </w:tabs>
        <w:ind w:left="567" w:firstLine="0"/>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3"/>
  </w:num>
  <w:num w:numId="5">
    <w:abstractNumId w:val="16"/>
  </w:num>
  <w:num w:numId="6">
    <w:abstractNumId w:val="24"/>
  </w:num>
  <w:num w:numId="7">
    <w:abstractNumId w:val="15"/>
  </w:num>
  <w:num w:numId="8">
    <w:abstractNumId w:val="21"/>
  </w:num>
  <w:num w:numId="9">
    <w:abstractNumId w:val="11"/>
  </w:num>
  <w:num w:numId="10">
    <w:abstractNumId w:val="27"/>
  </w:num>
  <w:num w:numId="11">
    <w:abstractNumId w:val="18"/>
  </w:num>
  <w:num w:numId="12">
    <w:abstractNumId w:val="8"/>
  </w:num>
  <w:num w:numId="13">
    <w:abstractNumId w:val="3"/>
  </w:num>
  <w:num w:numId="14">
    <w:abstractNumId w:val="12"/>
  </w:num>
  <w:num w:numId="15">
    <w:abstractNumId w:val="17"/>
  </w:num>
  <w:num w:numId="16">
    <w:abstractNumId w:val="10"/>
    <w:lvlOverride w:ilvl="0">
      <w:startOverride w:val="1"/>
    </w:lvlOverride>
  </w:num>
  <w:num w:numId="17">
    <w:abstractNumId w:val="7"/>
  </w:num>
  <w:num w:numId="18">
    <w:abstractNumId w:val="6"/>
  </w:num>
  <w:num w:numId="19">
    <w:abstractNumId w:val="5"/>
  </w:num>
  <w:num w:numId="20">
    <w:abstractNumId w:val="4"/>
  </w:num>
  <w:num w:numId="21">
    <w:abstractNumId w:val="2"/>
  </w:num>
  <w:num w:numId="22">
    <w:abstractNumId w:val="1"/>
  </w:num>
  <w:num w:numId="23">
    <w:abstractNumId w:val="0"/>
  </w:num>
  <w:num w:numId="24">
    <w:abstractNumId w:val="14"/>
  </w:num>
  <w:num w:numId="25">
    <w:abstractNumId w:val="14"/>
  </w:num>
  <w:num w:numId="26">
    <w:abstractNumId w:val="14"/>
  </w:num>
  <w:num w:numId="27">
    <w:abstractNumId w:val="14"/>
  </w:num>
  <w:num w:numId="28">
    <w:abstractNumId w:val="19"/>
  </w:num>
  <w:num w:numId="29">
    <w:abstractNumId w:val="10"/>
  </w:num>
  <w:num w:numId="30">
    <w:abstractNumId w:val="22"/>
  </w:num>
  <w:num w:numId="31">
    <w:abstractNumId w:val="23"/>
  </w:num>
  <w:num w:numId="32">
    <w:abstractNumId w:val="20"/>
  </w:num>
  <w:num w:numId="33">
    <w:abstractNumId w:val="20"/>
  </w:num>
  <w:num w:numId="34">
    <w:abstractNumId w:val="25"/>
  </w:num>
  <w:num w:numId="35">
    <w:abstractNumId w:val="26"/>
  </w:num>
  <w:num w:numId="36">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8F2CE7"/>
    <w:rsid w:val="000109E4"/>
    <w:rsid w:val="000420D8"/>
    <w:rsid w:val="0004410E"/>
    <w:rsid w:val="000448A8"/>
    <w:rsid w:val="000576F2"/>
    <w:rsid w:val="00070873"/>
    <w:rsid w:val="000D7400"/>
    <w:rsid w:val="000F7F86"/>
    <w:rsid w:val="00134673"/>
    <w:rsid w:val="0014443E"/>
    <w:rsid w:val="00144B4E"/>
    <w:rsid w:val="00152BCF"/>
    <w:rsid w:val="00171AC2"/>
    <w:rsid w:val="00184986"/>
    <w:rsid w:val="001C2FB8"/>
    <w:rsid w:val="001D3B7C"/>
    <w:rsid w:val="001D7306"/>
    <w:rsid w:val="001E61BC"/>
    <w:rsid w:val="001E7399"/>
    <w:rsid w:val="001F045B"/>
    <w:rsid w:val="00207EE6"/>
    <w:rsid w:val="00261A0D"/>
    <w:rsid w:val="0027676C"/>
    <w:rsid w:val="002768E9"/>
    <w:rsid w:val="002D4569"/>
    <w:rsid w:val="002F623B"/>
    <w:rsid w:val="002F74BC"/>
    <w:rsid w:val="003266F5"/>
    <w:rsid w:val="0032752D"/>
    <w:rsid w:val="00351DF6"/>
    <w:rsid w:val="00370529"/>
    <w:rsid w:val="00395D68"/>
    <w:rsid w:val="003A4769"/>
    <w:rsid w:val="003C25A1"/>
    <w:rsid w:val="003C44EB"/>
    <w:rsid w:val="003E2801"/>
    <w:rsid w:val="003F232E"/>
    <w:rsid w:val="003F23D2"/>
    <w:rsid w:val="00402FBD"/>
    <w:rsid w:val="00422E65"/>
    <w:rsid w:val="00426BCA"/>
    <w:rsid w:val="0044047B"/>
    <w:rsid w:val="004426D8"/>
    <w:rsid w:val="00460028"/>
    <w:rsid w:val="004668B4"/>
    <w:rsid w:val="004C2F5C"/>
    <w:rsid w:val="004F1D03"/>
    <w:rsid w:val="004F72F9"/>
    <w:rsid w:val="004F7E33"/>
    <w:rsid w:val="005207B2"/>
    <w:rsid w:val="00527446"/>
    <w:rsid w:val="005737BA"/>
    <w:rsid w:val="00582569"/>
    <w:rsid w:val="005A79A1"/>
    <w:rsid w:val="005B6FB4"/>
    <w:rsid w:val="005C24F3"/>
    <w:rsid w:val="005C72AA"/>
    <w:rsid w:val="005E5CC4"/>
    <w:rsid w:val="005F188D"/>
    <w:rsid w:val="006052C5"/>
    <w:rsid w:val="006060EC"/>
    <w:rsid w:val="0062122A"/>
    <w:rsid w:val="00675FFD"/>
    <w:rsid w:val="00681BC4"/>
    <w:rsid w:val="00691B22"/>
    <w:rsid w:val="006B32E5"/>
    <w:rsid w:val="006D1C64"/>
    <w:rsid w:val="0072093C"/>
    <w:rsid w:val="00721DBE"/>
    <w:rsid w:val="007578C8"/>
    <w:rsid w:val="00767FC6"/>
    <w:rsid w:val="00796BF5"/>
    <w:rsid w:val="007A25FA"/>
    <w:rsid w:val="007D251F"/>
    <w:rsid w:val="007E153F"/>
    <w:rsid w:val="007E43BC"/>
    <w:rsid w:val="007E4A72"/>
    <w:rsid w:val="00800D78"/>
    <w:rsid w:val="008136BC"/>
    <w:rsid w:val="00813DF4"/>
    <w:rsid w:val="00821CE7"/>
    <w:rsid w:val="00857962"/>
    <w:rsid w:val="008931CC"/>
    <w:rsid w:val="008B3CBD"/>
    <w:rsid w:val="008F2CE7"/>
    <w:rsid w:val="00917485"/>
    <w:rsid w:val="00921872"/>
    <w:rsid w:val="00937C59"/>
    <w:rsid w:val="009504E2"/>
    <w:rsid w:val="00956293"/>
    <w:rsid w:val="00985597"/>
    <w:rsid w:val="009928CF"/>
    <w:rsid w:val="009B30D7"/>
    <w:rsid w:val="009B4AD5"/>
    <w:rsid w:val="009C22FA"/>
    <w:rsid w:val="009C3998"/>
    <w:rsid w:val="009D7A94"/>
    <w:rsid w:val="009E1230"/>
    <w:rsid w:val="009F55FD"/>
    <w:rsid w:val="00A13CBA"/>
    <w:rsid w:val="00A27A7A"/>
    <w:rsid w:val="00A33425"/>
    <w:rsid w:val="00A3352D"/>
    <w:rsid w:val="00A6234F"/>
    <w:rsid w:val="00A750CA"/>
    <w:rsid w:val="00AA2A80"/>
    <w:rsid w:val="00AB2FA0"/>
    <w:rsid w:val="00AB4650"/>
    <w:rsid w:val="00AB5265"/>
    <w:rsid w:val="00AB5CAB"/>
    <w:rsid w:val="00AC2C6D"/>
    <w:rsid w:val="00AC4EAC"/>
    <w:rsid w:val="00AD10AE"/>
    <w:rsid w:val="00AE3102"/>
    <w:rsid w:val="00AE5700"/>
    <w:rsid w:val="00AF615B"/>
    <w:rsid w:val="00B04E05"/>
    <w:rsid w:val="00B122F4"/>
    <w:rsid w:val="00B142D5"/>
    <w:rsid w:val="00B20A66"/>
    <w:rsid w:val="00B36C94"/>
    <w:rsid w:val="00B43C65"/>
    <w:rsid w:val="00B63B46"/>
    <w:rsid w:val="00B67FA6"/>
    <w:rsid w:val="00B70C4C"/>
    <w:rsid w:val="00B76755"/>
    <w:rsid w:val="00B91264"/>
    <w:rsid w:val="00BD1CEC"/>
    <w:rsid w:val="00C163F7"/>
    <w:rsid w:val="00C23159"/>
    <w:rsid w:val="00C279DD"/>
    <w:rsid w:val="00C50DBC"/>
    <w:rsid w:val="00C528B9"/>
    <w:rsid w:val="00C531DA"/>
    <w:rsid w:val="00C627DE"/>
    <w:rsid w:val="00C80BE0"/>
    <w:rsid w:val="00C8750E"/>
    <w:rsid w:val="00C97FD2"/>
    <w:rsid w:val="00CB22A5"/>
    <w:rsid w:val="00CB4864"/>
    <w:rsid w:val="00CC4B2D"/>
    <w:rsid w:val="00CD629B"/>
    <w:rsid w:val="00CD7575"/>
    <w:rsid w:val="00D05833"/>
    <w:rsid w:val="00D128D4"/>
    <w:rsid w:val="00D30727"/>
    <w:rsid w:val="00D52150"/>
    <w:rsid w:val="00D847AD"/>
    <w:rsid w:val="00DB585F"/>
    <w:rsid w:val="00DB6664"/>
    <w:rsid w:val="00DD084C"/>
    <w:rsid w:val="00DF19D5"/>
    <w:rsid w:val="00DF6EB4"/>
    <w:rsid w:val="00E0483F"/>
    <w:rsid w:val="00E1534B"/>
    <w:rsid w:val="00E22226"/>
    <w:rsid w:val="00E43798"/>
    <w:rsid w:val="00E50B08"/>
    <w:rsid w:val="00E531C6"/>
    <w:rsid w:val="00E711D8"/>
    <w:rsid w:val="00E77162"/>
    <w:rsid w:val="00E83885"/>
    <w:rsid w:val="00E875C1"/>
    <w:rsid w:val="00EC285A"/>
    <w:rsid w:val="00EC597E"/>
    <w:rsid w:val="00EE340C"/>
    <w:rsid w:val="00EE3BAA"/>
    <w:rsid w:val="00F46430"/>
    <w:rsid w:val="00F53DB6"/>
    <w:rsid w:val="00F66FD2"/>
    <w:rsid w:val="00F9544D"/>
    <w:rsid w:val="00FC3BB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C9D0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6BCA"/>
    <w:rPr>
      <w:rFonts w:ascii="Arial" w:hAnsi="Arial"/>
      <w:sz w:val="22"/>
      <w:szCs w:val="24"/>
      <w:lang w:eastAsia="en-US"/>
    </w:rPr>
  </w:style>
  <w:style w:type="paragraph" w:styleId="Heading1">
    <w:name w:val="heading 1"/>
    <w:basedOn w:val="Normal"/>
    <w:next w:val="BodyText"/>
    <w:qFormat/>
    <w:rsid w:val="00DF6EB4"/>
    <w:pPr>
      <w:keepNext/>
      <w:numPr>
        <w:numId w:val="9"/>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9"/>
      </w:numPr>
      <w:spacing w:before="120" w:after="120"/>
      <w:outlineLvl w:val="1"/>
    </w:pPr>
    <w:rPr>
      <w:b/>
    </w:rPr>
  </w:style>
  <w:style w:type="paragraph" w:styleId="Heading3">
    <w:name w:val="heading 3"/>
    <w:basedOn w:val="Normal"/>
    <w:next w:val="Normal"/>
    <w:qFormat/>
    <w:rsid w:val="00DF6EB4"/>
    <w:pPr>
      <w:keepNext/>
      <w:numPr>
        <w:ilvl w:val="2"/>
        <w:numId w:val="9"/>
      </w:numPr>
      <w:tabs>
        <w:tab w:val="left" w:pos="851"/>
      </w:tabs>
      <w:spacing w:before="120" w:after="120"/>
      <w:outlineLvl w:val="2"/>
    </w:pPr>
    <w:rPr>
      <w:szCs w:val="20"/>
      <w:lang w:eastAsia="de-DE"/>
    </w:rPr>
  </w:style>
  <w:style w:type="paragraph" w:styleId="Heading4">
    <w:name w:val="heading 4"/>
    <w:basedOn w:val="Normal"/>
    <w:next w:val="Normal"/>
    <w:rsid w:val="00DF6EB4"/>
    <w:pPr>
      <w:keepNext/>
      <w:numPr>
        <w:ilvl w:val="3"/>
        <w:numId w:val="9"/>
      </w:numPr>
      <w:spacing w:before="120" w:after="120"/>
      <w:outlineLvl w:val="3"/>
    </w:pPr>
    <w:rPr>
      <w:szCs w:val="20"/>
      <w:lang w:val="en-US" w:eastAsia="de-DE"/>
    </w:rPr>
  </w:style>
  <w:style w:type="paragraph" w:styleId="Heading5">
    <w:name w:val="heading 5"/>
    <w:basedOn w:val="Normal"/>
    <w:next w:val="Normal"/>
    <w:rsid w:val="00DF6EB4"/>
    <w:pPr>
      <w:numPr>
        <w:ilvl w:val="4"/>
        <w:numId w:val="9"/>
      </w:numPr>
      <w:spacing w:before="240" w:after="60"/>
      <w:outlineLvl w:val="4"/>
    </w:pPr>
    <w:rPr>
      <w:szCs w:val="20"/>
      <w:lang w:val="de-DE" w:eastAsia="de-DE"/>
    </w:rPr>
  </w:style>
  <w:style w:type="paragraph" w:styleId="Heading6">
    <w:name w:val="heading 6"/>
    <w:basedOn w:val="Normal"/>
    <w:next w:val="Normal"/>
    <w:rsid w:val="00DF6EB4"/>
    <w:pPr>
      <w:numPr>
        <w:ilvl w:val="5"/>
        <w:numId w:val="9"/>
      </w:numPr>
      <w:spacing w:before="240" w:after="60"/>
      <w:outlineLvl w:val="5"/>
    </w:pPr>
    <w:rPr>
      <w:i/>
      <w:szCs w:val="20"/>
      <w:lang w:val="de-DE" w:eastAsia="de-DE"/>
    </w:rPr>
  </w:style>
  <w:style w:type="paragraph" w:styleId="Heading7">
    <w:name w:val="heading 7"/>
    <w:basedOn w:val="Normal"/>
    <w:next w:val="Normal"/>
    <w:rsid w:val="00DF6EB4"/>
    <w:pPr>
      <w:numPr>
        <w:ilvl w:val="6"/>
        <w:numId w:val="9"/>
      </w:numPr>
      <w:spacing w:before="240" w:after="60"/>
      <w:outlineLvl w:val="6"/>
    </w:pPr>
    <w:rPr>
      <w:szCs w:val="20"/>
      <w:lang w:val="de-DE" w:eastAsia="de-DE"/>
    </w:rPr>
  </w:style>
  <w:style w:type="paragraph" w:styleId="Heading8">
    <w:name w:val="heading 8"/>
    <w:basedOn w:val="Normal"/>
    <w:next w:val="Normal"/>
    <w:rsid w:val="00DF6EB4"/>
    <w:pPr>
      <w:numPr>
        <w:ilvl w:val="7"/>
        <w:numId w:val="9"/>
      </w:numPr>
      <w:spacing w:before="240" w:after="60"/>
      <w:outlineLvl w:val="7"/>
    </w:pPr>
    <w:rPr>
      <w:i/>
      <w:szCs w:val="20"/>
      <w:lang w:val="de-DE" w:eastAsia="de-DE"/>
    </w:rPr>
  </w:style>
  <w:style w:type="paragraph" w:styleId="Heading9">
    <w:name w:val="heading 9"/>
    <w:basedOn w:val="Normal"/>
    <w:next w:val="Normal"/>
    <w:rsid w:val="00DF6EB4"/>
    <w:pPr>
      <w:numPr>
        <w:ilvl w:val="8"/>
        <w:numId w:val="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semiHidden/>
    <w:rsid w:val="00DF6EB4"/>
    <w:rPr>
      <w:sz w:val="20"/>
      <w:szCs w:val="20"/>
    </w:rPr>
  </w:style>
  <w:style w:type="character" w:styleId="FootnoteReference">
    <w:name w:val="footnote reference"/>
    <w:basedOn w:val="DefaultParagraphFont"/>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basedOn w:val="DefaultParagraphFont"/>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4"/>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DF6EB4"/>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DF6EB4"/>
    <w:pPr>
      <w:tabs>
        <w:tab w:val="left" w:pos="851"/>
        <w:tab w:val="right" w:pos="9639"/>
      </w:tabs>
      <w:spacing w:before="120" w:after="120"/>
    </w:pPr>
    <w:rPr>
      <w:bCs/>
      <w:szCs w:val="20"/>
    </w:rPr>
  </w:style>
  <w:style w:type="paragraph" w:styleId="TOC3">
    <w:name w:val="toc 3"/>
    <w:basedOn w:val="Normal"/>
    <w:next w:val="Normal"/>
    <w:uiPriority w:val="39"/>
    <w:rsid w:val="00DF6EB4"/>
    <w:pPr>
      <w:tabs>
        <w:tab w:val="left" w:pos="1701"/>
        <w:tab w:val="right" w:pos="9639"/>
      </w:tabs>
      <w:ind w:left="851"/>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basedOn w:val="DefaultParagraphFont"/>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426BCA"/>
    <w:pPr>
      <w:spacing w:before="240"/>
      <w:ind w:left="567"/>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2"/>
      </w:numPr>
    </w:pPr>
  </w:style>
  <w:style w:type="paragraph" w:styleId="ListNumber2">
    <w:name w:val="List Number 2"/>
    <w:basedOn w:val="Normal"/>
    <w:rsid w:val="00DF6EB4"/>
    <w:pPr>
      <w:numPr>
        <w:numId w:val="13"/>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3C44EB"/>
    <w:pPr>
      <w:numPr>
        <w:numId w:val="5"/>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Normal"/>
    <w:rsid w:val="00DF6EB4"/>
    <w:pPr>
      <w:suppressAutoHyphens/>
      <w:spacing w:after="120"/>
      <w:ind w:left="1134"/>
      <w:jc w:val="both"/>
    </w:pPr>
    <w:rPr>
      <w:szCs w:val="20"/>
      <w:lang w:eastAsia="en-GB"/>
    </w:rPr>
  </w:style>
  <w:style w:type="paragraph" w:customStyle="1" w:styleId="Bullet2">
    <w:name w:val="Bullet 2"/>
    <w:basedOn w:val="Normal"/>
    <w:rsid w:val="003C44EB"/>
    <w:pPr>
      <w:numPr>
        <w:numId w:val="16"/>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6"/>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8"/>
      </w:numPr>
      <w:spacing w:before="120" w:after="120"/>
      <w:jc w:val="center"/>
    </w:pPr>
    <w:rPr>
      <w:i/>
      <w:szCs w:val="20"/>
      <w:lang w:eastAsia="en-GB"/>
    </w:rPr>
  </w:style>
  <w:style w:type="paragraph" w:customStyle="1" w:styleId="List1">
    <w:name w:val="List 1"/>
    <w:basedOn w:val="Normal"/>
    <w:qFormat/>
    <w:rsid w:val="00DF6EB4"/>
    <w:pPr>
      <w:numPr>
        <w:numId w:val="10"/>
      </w:numPr>
      <w:spacing w:after="120"/>
      <w:jc w:val="both"/>
    </w:pPr>
    <w:rPr>
      <w:szCs w:val="20"/>
      <w:lang w:eastAsia="en-GB"/>
    </w:rPr>
  </w:style>
  <w:style w:type="paragraph" w:customStyle="1" w:styleId="List1indent">
    <w:name w:val="List 1 indent"/>
    <w:basedOn w:val="Normal"/>
    <w:rsid w:val="00DF6EB4"/>
    <w:pPr>
      <w:numPr>
        <w:ilvl w:val="1"/>
        <w:numId w:val="10"/>
      </w:numPr>
      <w:spacing w:after="120"/>
      <w:jc w:val="both"/>
    </w:pPr>
    <w:rPr>
      <w:szCs w:val="20"/>
      <w:lang w:eastAsia="en-GB"/>
    </w:rPr>
  </w:style>
  <w:style w:type="paragraph" w:customStyle="1" w:styleId="List1indent2">
    <w:name w:val="List 1 indent 2"/>
    <w:basedOn w:val="Normal"/>
    <w:rsid w:val="00DF6EB4"/>
    <w:pPr>
      <w:numPr>
        <w:ilvl w:val="2"/>
        <w:numId w:val="11"/>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basedOn w:val="FootnoteReference"/>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5"/>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basedOn w:val="DefaultParagraphFont"/>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basedOn w:val="DefaultParagraphFont"/>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basedOn w:val="DefaultParagraphFont"/>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4668B4"/>
    <w:rPr>
      <w:rFonts w:ascii="Tahoma" w:hAnsi="Tahoma"/>
      <w:szCs w:val="24"/>
      <w:shd w:val="clear" w:color="auto" w:fill="000080"/>
      <w:lang w:val="de-DE" w:eastAsia="de-DE"/>
    </w:rPr>
  </w:style>
  <w:style w:type="character" w:styleId="FollowedHyperlink">
    <w:name w:val="FollowedHyperlink"/>
    <w:basedOn w:val="DefaultParagraphFont"/>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uiPriority w:val="99"/>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basedOn w:val="CommentTextChar"/>
    <w:link w:val="CommentSubject"/>
    <w:rsid w:val="007578C8"/>
    <w:rPr>
      <w:rFonts w:ascii="Arial" w:hAnsi="Arial"/>
      <w:b/>
      <w:bCs/>
      <w:sz w:val="22"/>
      <w:szCs w:val="24"/>
      <w:lang w:eastAsia="en-US"/>
    </w:rPr>
  </w:style>
  <w:style w:type="character" w:styleId="Emphasis">
    <w:name w:val="Emphasis"/>
    <w:basedOn w:val="DefaultParagraphFont"/>
    <w:rsid w:val="00DF6EB4"/>
    <w:rPr>
      <w:i/>
      <w:iCs/>
    </w:rPr>
  </w:style>
  <w:style w:type="character" w:styleId="HTMLCite">
    <w:name w:val="HTML Cite"/>
    <w:basedOn w:val="DefaultParagraphFont"/>
    <w:rsid w:val="00DF6EB4"/>
    <w:rPr>
      <w:i/>
      <w:iCs/>
    </w:rPr>
  </w:style>
  <w:style w:type="paragraph" w:customStyle="1" w:styleId="References">
    <w:name w:val="References"/>
    <w:basedOn w:val="Normal"/>
    <w:qFormat/>
    <w:rsid w:val="00DF6EB4"/>
    <w:pPr>
      <w:numPr>
        <w:numId w:val="14"/>
      </w:numPr>
      <w:tabs>
        <w:tab w:val="left" w:pos="567"/>
      </w:tabs>
      <w:spacing w:after="120"/>
    </w:pPr>
    <w:rPr>
      <w:szCs w:val="20"/>
    </w:rPr>
  </w:style>
  <w:style w:type="paragraph" w:customStyle="1" w:styleId="Appendix">
    <w:name w:val="Appendix"/>
    <w:basedOn w:val="Normal"/>
    <w:next w:val="Heading1"/>
    <w:qFormat/>
    <w:rsid w:val="00E22226"/>
    <w:pPr>
      <w:numPr>
        <w:numId w:val="3"/>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7"/>
      </w:numPr>
      <w:tabs>
        <w:tab w:val="left" w:pos="142"/>
      </w:tabs>
      <w:spacing w:after="120"/>
      <w:jc w:val="right"/>
    </w:pPr>
  </w:style>
  <w:style w:type="character" w:customStyle="1" w:styleId="BodyTextChar">
    <w:name w:val="Body Text Char"/>
    <w:basedOn w:val="DefaultParagraphFont"/>
    <w:link w:val="BodyText"/>
    <w:rsid w:val="00DF6EB4"/>
    <w:rPr>
      <w:rFonts w:ascii="Arial" w:hAnsi="Arial"/>
      <w:sz w:val="22"/>
      <w:szCs w:val="24"/>
      <w:lang w:eastAsia="en-US"/>
    </w:rPr>
  </w:style>
  <w:style w:type="character" w:customStyle="1" w:styleId="BodyTextIndent2Char">
    <w:name w:val="Body Text Indent 2 Char"/>
    <w:basedOn w:val="DefaultParagraphFont"/>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27"/>
      </w:numPr>
      <w:spacing w:before="120" w:after="120"/>
    </w:pPr>
    <w:rPr>
      <w:rFonts w:cs="Arial"/>
      <w:b/>
      <w:caps/>
      <w:sz w:val="24"/>
      <w:lang w:eastAsia="en-GB"/>
    </w:rPr>
  </w:style>
  <w:style w:type="paragraph" w:customStyle="1" w:styleId="AppendixHeading2">
    <w:name w:val="Appendix Heading 2"/>
    <w:basedOn w:val="Normal"/>
    <w:next w:val="BodyText"/>
    <w:qFormat/>
    <w:rsid w:val="00DB6664"/>
    <w:pPr>
      <w:numPr>
        <w:ilvl w:val="1"/>
        <w:numId w:val="27"/>
      </w:numPr>
      <w:spacing w:before="120" w:after="120"/>
    </w:pPr>
    <w:rPr>
      <w:rFonts w:cs="Arial"/>
      <w:b/>
      <w:szCs w:val="22"/>
    </w:rPr>
  </w:style>
  <w:style w:type="paragraph" w:customStyle="1" w:styleId="AppendixHeading3">
    <w:name w:val="Appendix Heading 3"/>
    <w:basedOn w:val="Normal"/>
    <w:next w:val="Normal"/>
    <w:rsid w:val="00DB6664"/>
    <w:pPr>
      <w:numPr>
        <w:ilvl w:val="2"/>
        <w:numId w:val="27"/>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27"/>
      </w:numPr>
      <w:spacing w:before="120" w:after="120"/>
    </w:pPr>
    <w:rPr>
      <w:rFonts w:cs="Arial"/>
      <w:lang w:eastAsia="en-GB"/>
    </w:rPr>
  </w:style>
  <w:style w:type="paragraph" w:styleId="ListParagraph">
    <w:name w:val="List Paragraph"/>
    <w:basedOn w:val="Normal"/>
    <w:uiPriority w:val="34"/>
    <w:qFormat/>
    <w:rsid w:val="008F2CE7"/>
    <w:pPr>
      <w:ind w:left="720"/>
      <w:contextualSpacing/>
    </w:pPr>
  </w:style>
  <w:style w:type="paragraph" w:customStyle="1" w:styleId="Recallinglist1">
    <w:name w:val="Recalling list 1"/>
    <w:basedOn w:val="Normal"/>
    <w:qFormat/>
    <w:rsid w:val="00171AC2"/>
    <w:pPr>
      <w:numPr>
        <w:numId w:val="35"/>
      </w:numPr>
      <w:spacing w:after="120"/>
      <w:jc w:val="both"/>
    </w:pPr>
  </w:style>
  <w:style w:type="paragraph" w:customStyle="1" w:styleId="Recallinglist2">
    <w:name w:val="Recalling list 2"/>
    <w:basedOn w:val="Normal"/>
    <w:qFormat/>
    <w:rsid w:val="00152BCF"/>
    <w:pPr>
      <w:numPr>
        <w:ilvl w:val="1"/>
        <w:numId w:val="35"/>
      </w:numPr>
      <w:spacing w:after="120"/>
    </w:pPr>
  </w:style>
  <w:style w:type="paragraph" w:customStyle="1" w:styleId="Recallinglist3">
    <w:name w:val="Recalling list 3"/>
    <w:basedOn w:val="Normal"/>
    <w:qFormat/>
    <w:rsid w:val="00152BCF"/>
    <w:pPr>
      <w:numPr>
        <w:ilvl w:val="2"/>
        <w:numId w:val="35"/>
      </w:numPr>
      <w:spacing w:after="120"/>
    </w:pPr>
    <w:rPr>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6BCA"/>
    <w:rPr>
      <w:rFonts w:ascii="Arial" w:hAnsi="Arial"/>
      <w:sz w:val="22"/>
      <w:szCs w:val="24"/>
      <w:lang w:eastAsia="en-US"/>
    </w:rPr>
  </w:style>
  <w:style w:type="paragraph" w:styleId="Heading1">
    <w:name w:val="heading 1"/>
    <w:basedOn w:val="Normal"/>
    <w:next w:val="BodyText"/>
    <w:qFormat/>
    <w:rsid w:val="00DF6EB4"/>
    <w:pPr>
      <w:keepNext/>
      <w:numPr>
        <w:numId w:val="9"/>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9"/>
      </w:numPr>
      <w:spacing w:before="120" w:after="120"/>
      <w:outlineLvl w:val="1"/>
    </w:pPr>
    <w:rPr>
      <w:b/>
    </w:rPr>
  </w:style>
  <w:style w:type="paragraph" w:styleId="Heading3">
    <w:name w:val="heading 3"/>
    <w:basedOn w:val="Normal"/>
    <w:next w:val="Normal"/>
    <w:qFormat/>
    <w:rsid w:val="00DF6EB4"/>
    <w:pPr>
      <w:keepNext/>
      <w:numPr>
        <w:ilvl w:val="2"/>
        <w:numId w:val="9"/>
      </w:numPr>
      <w:tabs>
        <w:tab w:val="left" w:pos="851"/>
      </w:tabs>
      <w:spacing w:before="120" w:after="120"/>
      <w:outlineLvl w:val="2"/>
    </w:pPr>
    <w:rPr>
      <w:szCs w:val="20"/>
      <w:lang w:eastAsia="de-DE"/>
    </w:rPr>
  </w:style>
  <w:style w:type="paragraph" w:styleId="Heading4">
    <w:name w:val="heading 4"/>
    <w:basedOn w:val="Normal"/>
    <w:next w:val="Normal"/>
    <w:rsid w:val="00DF6EB4"/>
    <w:pPr>
      <w:keepNext/>
      <w:numPr>
        <w:ilvl w:val="3"/>
        <w:numId w:val="9"/>
      </w:numPr>
      <w:spacing w:before="120" w:after="120"/>
      <w:outlineLvl w:val="3"/>
    </w:pPr>
    <w:rPr>
      <w:szCs w:val="20"/>
      <w:lang w:val="en-US" w:eastAsia="de-DE"/>
    </w:rPr>
  </w:style>
  <w:style w:type="paragraph" w:styleId="Heading5">
    <w:name w:val="heading 5"/>
    <w:basedOn w:val="Normal"/>
    <w:next w:val="Normal"/>
    <w:rsid w:val="00DF6EB4"/>
    <w:pPr>
      <w:numPr>
        <w:ilvl w:val="4"/>
        <w:numId w:val="9"/>
      </w:numPr>
      <w:spacing w:before="240" w:after="60"/>
      <w:outlineLvl w:val="4"/>
    </w:pPr>
    <w:rPr>
      <w:szCs w:val="20"/>
      <w:lang w:val="de-DE" w:eastAsia="de-DE"/>
    </w:rPr>
  </w:style>
  <w:style w:type="paragraph" w:styleId="Heading6">
    <w:name w:val="heading 6"/>
    <w:basedOn w:val="Normal"/>
    <w:next w:val="Normal"/>
    <w:rsid w:val="00DF6EB4"/>
    <w:pPr>
      <w:numPr>
        <w:ilvl w:val="5"/>
        <w:numId w:val="9"/>
      </w:numPr>
      <w:spacing w:before="240" w:after="60"/>
      <w:outlineLvl w:val="5"/>
    </w:pPr>
    <w:rPr>
      <w:i/>
      <w:szCs w:val="20"/>
      <w:lang w:val="de-DE" w:eastAsia="de-DE"/>
    </w:rPr>
  </w:style>
  <w:style w:type="paragraph" w:styleId="Heading7">
    <w:name w:val="heading 7"/>
    <w:basedOn w:val="Normal"/>
    <w:next w:val="Normal"/>
    <w:rsid w:val="00DF6EB4"/>
    <w:pPr>
      <w:numPr>
        <w:ilvl w:val="6"/>
        <w:numId w:val="9"/>
      </w:numPr>
      <w:spacing w:before="240" w:after="60"/>
      <w:outlineLvl w:val="6"/>
    </w:pPr>
    <w:rPr>
      <w:szCs w:val="20"/>
      <w:lang w:val="de-DE" w:eastAsia="de-DE"/>
    </w:rPr>
  </w:style>
  <w:style w:type="paragraph" w:styleId="Heading8">
    <w:name w:val="heading 8"/>
    <w:basedOn w:val="Normal"/>
    <w:next w:val="Normal"/>
    <w:rsid w:val="00DF6EB4"/>
    <w:pPr>
      <w:numPr>
        <w:ilvl w:val="7"/>
        <w:numId w:val="9"/>
      </w:numPr>
      <w:spacing w:before="240" w:after="60"/>
      <w:outlineLvl w:val="7"/>
    </w:pPr>
    <w:rPr>
      <w:i/>
      <w:szCs w:val="20"/>
      <w:lang w:val="de-DE" w:eastAsia="de-DE"/>
    </w:rPr>
  </w:style>
  <w:style w:type="paragraph" w:styleId="Heading9">
    <w:name w:val="heading 9"/>
    <w:basedOn w:val="Normal"/>
    <w:next w:val="Normal"/>
    <w:rsid w:val="00DF6EB4"/>
    <w:pPr>
      <w:numPr>
        <w:ilvl w:val="8"/>
        <w:numId w:val="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semiHidden/>
    <w:rsid w:val="00DF6EB4"/>
    <w:rPr>
      <w:sz w:val="20"/>
      <w:szCs w:val="20"/>
    </w:rPr>
  </w:style>
  <w:style w:type="character" w:styleId="FootnoteReference">
    <w:name w:val="footnote reference"/>
    <w:basedOn w:val="DefaultParagraphFont"/>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basedOn w:val="DefaultParagraphFont"/>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4"/>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DF6EB4"/>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DF6EB4"/>
    <w:pPr>
      <w:tabs>
        <w:tab w:val="left" w:pos="851"/>
        <w:tab w:val="right" w:pos="9639"/>
      </w:tabs>
      <w:spacing w:before="120" w:after="120"/>
    </w:pPr>
    <w:rPr>
      <w:bCs/>
      <w:szCs w:val="20"/>
    </w:rPr>
  </w:style>
  <w:style w:type="paragraph" w:styleId="TOC3">
    <w:name w:val="toc 3"/>
    <w:basedOn w:val="Normal"/>
    <w:next w:val="Normal"/>
    <w:uiPriority w:val="39"/>
    <w:rsid w:val="00DF6EB4"/>
    <w:pPr>
      <w:tabs>
        <w:tab w:val="left" w:pos="1701"/>
        <w:tab w:val="right" w:pos="9639"/>
      </w:tabs>
      <w:ind w:left="851"/>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basedOn w:val="DefaultParagraphFont"/>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426BCA"/>
    <w:pPr>
      <w:spacing w:before="240"/>
      <w:ind w:left="567"/>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2"/>
      </w:numPr>
    </w:pPr>
  </w:style>
  <w:style w:type="paragraph" w:styleId="ListNumber2">
    <w:name w:val="List Number 2"/>
    <w:basedOn w:val="Normal"/>
    <w:rsid w:val="00DF6EB4"/>
    <w:pPr>
      <w:numPr>
        <w:numId w:val="13"/>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3C44EB"/>
    <w:pPr>
      <w:numPr>
        <w:numId w:val="5"/>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Normal"/>
    <w:rsid w:val="00DF6EB4"/>
    <w:pPr>
      <w:suppressAutoHyphens/>
      <w:spacing w:after="120"/>
      <w:ind w:left="1134"/>
      <w:jc w:val="both"/>
    </w:pPr>
    <w:rPr>
      <w:szCs w:val="20"/>
      <w:lang w:eastAsia="en-GB"/>
    </w:rPr>
  </w:style>
  <w:style w:type="paragraph" w:customStyle="1" w:styleId="Bullet2">
    <w:name w:val="Bullet 2"/>
    <w:basedOn w:val="Normal"/>
    <w:rsid w:val="003C44EB"/>
    <w:pPr>
      <w:numPr>
        <w:numId w:val="16"/>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6"/>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8"/>
      </w:numPr>
      <w:spacing w:before="120" w:after="120"/>
      <w:jc w:val="center"/>
    </w:pPr>
    <w:rPr>
      <w:i/>
      <w:szCs w:val="20"/>
      <w:lang w:eastAsia="en-GB"/>
    </w:rPr>
  </w:style>
  <w:style w:type="paragraph" w:customStyle="1" w:styleId="List1">
    <w:name w:val="List 1"/>
    <w:basedOn w:val="Normal"/>
    <w:qFormat/>
    <w:rsid w:val="00DF6EB4"/>
    <w:pPr>
      <w:numPr>
        <w:numId w:val="10"/>
      </w:numPr>
      <w:spacing w:after="120"/>
      <w:jc w:val="both"/>
    </w:pPr>
    <w:rPr>
      <w:szCs w:val="20"/>
      <w:lang w:eastAsia="en-GB"/>
    </w:rPr>
  </w:style>
  <w:style w:type="paragraph" w:customStyle="1" w:styleId="List1indent">
    <w:name w:val="List 1 indent"/>
    <w:basedOn w:val="Normal"/>
    <w:rsid w:val="00DF6EB4"/>
    <w:pPr>
      <w:numPr>
        <w:ilvl w:val="1"/>
        <w:numId w:val="10"/>
      </w:numPr>
      <w:spacing w:after="120"/>
      <w:jc w:val="both"/>
    </w:pPr>
    <w:rPr>
      <w:szCs w:val="20"/>
      <w:lang w:eastAsia="en-GB"/>
    </w:rPr>
  </w:style>
  <w:style w:type="paragraph" w:customStyle="1" w:styleId="List1indent2">
    <w:name w:val="List 1 indent 2"/>
    <w:basedOn w:val="Normal"/>
    <w:rsid w:val="00DF6EB4"/>
    <w:pPr>
      <w:numPr>
        <w:ilvl w:val="2"/>
        <w:numId w:val="11"/>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basedOn w:val="FootnoteReference"/>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5"/>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basedOn w:val="DefaultParagraphFont"/>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basedOn w:val="DefaultParagraphFont"/>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basedOn w:val="DefaultParagraphFont"/>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4668B4"/>
    <w:rPr>
      <w:rFonts w:ascii="Tahoma" w:hAnsi="Tahoma"/>
      <w:szCs w:val="24"/>
      <w:shd w:val="clear" w:color="auto" w:fill="000080"/>
      <w:lang w:val="de-DE" w:eastAsia="de-DE"/>
    </w:rPr>
  </w:style>
  <w:style w:type="character" w:styleId="FollowedHyperlink">
    <w:name w:val="FollowedHyperlink"/>
    <w:basedOn w:val="DefaultParagraphFont"/>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basedOn w:val="CommentTextChar"/>
    <w:link w:val="CommentSubject"/>
    <w:rsid w:val="007578C8"/>
    <w:rPr>
      <w:rFonts w:ascii="Arial" w:hAnsi="Arial"/>
      <w:b/>
      <w:bCs/>
      <w:sz w:val="22"/>
      <w:szCs w:val="24"/>
      <w:lang w:eastAsia="en-US"/>
    </w:rPr>
  </w:style>
  <w:style w:type="character" w:styleId="Emphasis">
    <w:name w:val="Emphasis"/>
    <w:basedOn w:val="DefaultParagraphFont"/>
    <w:rsid w:val="00DF6EB4"/>
    <w:rPr>
      <w:i/>
      <w:iCs/>
    </w:rPr>
  </w:style>
  <w:style w:type="character" w:styleId="HTMLCite">
    <w:name w:val="HTML Cite"/>
    <w:basedOn w:val="DefaultParagraphFont"/>
    <w:rsid w:val="00DF6EB4"/>
    <w:rPr>
      <w:i/>
      <w:iCs/>
    </w:rPr>
  </w:style>
  <w:style w:type="paragraph" w:customStyle="1" w:styleId="References">
    <w:name w:val="References"/>
    <w:basedOn w:val="Normal"/>
    <w:qFormat/>
    <w:rsid w:val="00DF6EB4"/>
    <w:pPr>
      <w:numPr>
        <w:numId w:val="14"/>
      </w:numPr>
      <w:tabs>
        <w:tab w:val="left" w:pos="567"/>
      </w:tabs>
      <w:spacing w:after="120"/>
    </w:pPr>
    <w:rPr>
      <w:szCs w:val="20"/>
    </w:rPr>
  </w:style>
  <w:style w:type="paragraph" w:customStyle="1" w:styleId="Appendix">
    <w:name w:val="Appendix"/>
    <w:basedOn w:val="Normal"/>
    <w:next w:val="Heading1"/>
    <w:qFormat/>
    <w:rsid w:val="00E22226"/>
    <w:pPr>
      <w:numPr>
        <w:numId w:val="3"/>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7"/>
      </w:numPr>
      <w:tabs>
        <w:tab w:val="left" w:pos="142"/>
      </w:tabs>
      <w:spacing w:after="120"/>
      <w:jc w:val="right"/>
    </w:pPr>
  </w:style>
  <w:style w:type="character" w:customStyle="1" w:styleId="BodyTextChar">
    <w:name w:val="Body Text Char"/>
    <w:basedOn w:val="DefaultParagraphFont"/>
    <w:link w:val="BodyText"/>
    <w:rsid w:val="00DF6EB4"/>
    <w:rPr>
      <w:rFonts w:ascii="Arial" w:hAnsi="Arial"/>
      <w:sz w:val="22"/>
      <w:szCs w:val="24"/>
      <w:lang w:eastAsia="en-US"/>
    </w:rPr>
  </w:style>
  <w:style w:type="character" w:customStyle="1" w:styleId="BodyTextIndent2Char">
    <w:name w:val="Body Text Indent 2 Char"/>
    <w:basedOn w:val="DefaultParagraphFont"/>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27"/>
      </w:numPr>
      <w:spacing w:before="120" w:after="120"/>
    </w:pPr>
    <w:rPr>
      <w:rFonts w:cs="Arial"/>
      <w:b/>
      <w:caps/>
      <w:sz w:val="24"/>
      <w:lang w:eastAsia="en-GB"/>
    </w:rPr>
  </w:style>
  <w:style w:type="paragraph" w:customStyle="1" w:styleId="AppendixHeading2">
    <w:name w:val="Appendix Heading 2"/>
    <w:basedOn w:val="Normal"/>
    <w:next w:val="BodyText"/>
    <w:qFormat/>
    <w:rsid w:val="00DB6664"/>
    <w:pPr>
      <w:numPr>
        <w:ilvl w:val="1"/>
        <w:numId w:val="27"/>
      </w:numPr>
      <w:spacing w:before="120" w:after="120"/>
    </w:pPr>
    <w:rPr>
      <w:rFonts w:cs="Arial"/>
      <w:b/>
      <w:szCs w:val="22"/>
    </w:rPr>
  </w:style>
  <w:style w:type="paragraph" w:customStyle="1" w:styleId="AppendixHeading3">
    <w:name w:val="Appendix Heading 3"/>
    <w:basedOn w:val="Normal"/>
    <w:next w:val="Normal"/>
    <w:rsid w:val="00DB6664"/>
    <w:pPr>
      <w:numPr>
        <w:ilvl w:val="2"/>
        <w:numId w:val="27"/>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27"/>
      </w:numPr>
      <w:spacing w:before="120" w:after="120"/>
    </w:pPr>
    <w:rPr>
      <w:rFonts w:cs="Arial"/>
      <w:lang w:eastAsia="en-GB"/>
    </w:rPr>
  </w:style>
  <w:style w:type="paragraph" w:styleId="ListParagraph">
    <w:name w:val="List Paragraph"/>
    <w:basedOn w:val="Normal"/>
    <w:uiPriority w:val="34"/>
    <w:qFormat/>
    <w:rsid w:val="008F2CE7"/>
    <w:pPr>
      <w:ind w:left="720"/>
      <w:contextualSpacing/>
    </w:pPr>
  </w:style>
  <w:style w:type="paragraph" w:customStyle="1" w:styleId="Recallinglist1">
    <w:name w:val="Recalling list 1"/>
    <w:basedOn w:val="Normal"/>
    <w:qFormat/>
    <w:rsid w:val="00171AC2"/>
    <w:pPr>
      <w:numPr>
        <w:numId w:val="35"/>
      </w:numPr>
      <w:spacing w:after="120"/>
      <w:jc w:val="both"/>
    </w:pPr>
  </w:style>
  <w:style w:type="paragraph" w:customStyle="1" w:styleId="Recallinglist2">
    <w:name w:val="Recalling list 2"/>
    <w:basedOn w:val="Normal"/>
    <w:qFormat/>
    <w:rsid w:val="00152BCF"/>
    <w:pPr>
      <w:numPr>
        <w:ilvl w:val="1"/>
        <w:numId w:val="35"/>
      </w:numPr>
      <w:spacing w:after="120"/>
    </w:pPr>
  </w:style>
  <w:style w:type="paragraph" w:customStyle="1" w:styleId="Recallinglist3">
    <w:name w:val="Recalling list 3"/>
    <w:basedOn w:val="Normal"/>
    <w:qFormat/>
    <w:rsid w:val="00152BCF"/>
    <w:pPr>
      <w:numPr>
        <w:ilvl w:val="2"/>
        <w:numId w:val="35"/>
      </w:numPr>
      <w:spacing w:after="12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026770">
      <w:bodyDiv w:val="1"/>
      <w:marLeft w:val="0"/>
      <w:marRight w:val="0"/>
      <w:marTop w:val="0"/>
      <w:marBottom w:val="0"/>
      <w:divBdr>
        <w:top w:val="none" w:sz="0" w:space="0" w:color="auto"/>
        <w:left w:val="none" w:sz="0" w:space="0" w:color="auto"/>
        <w:bottom w:val="none" w:sz="0" w:space="0" w:color="auto"/>
        <w:right w:val="none" w:sz="0" w:space="0" w:color="auto"/>
      </w:divBdr>
      <w:divsChild>
        <w:div w:id="1773550170">
          <w:marLeft w:val="0"/>
          <w:marRight w:val="0"/>
          <w:marTop w:val="0"/>
          <w:marBottom w:val="0"/>
          <w:divBdr>
            <w:top w:val="none" w:sz="0" w:space="0" w:color="auto"/>
            <w:left w:val="none" w:sz="0" w:space="0" w:color="auto"/>
            <w:bottom w:val="none" w:sz="0" w:space="0" w:color="auto"/>
            <w:right w:val="none" w:sz="0" w:space="0" w:color="auto"/>
          </w:divBdr>
          <w:divsChild>
            <w:div w:id="1910770168">
              <w:marLeft w:val="-2928"/>
              <w:marRight w:val="0"/>
              <w:marTop w:val="0"/>
              <w:marBottom w:val="144"/>
              <w:divBdr>
                <w:top w:val="none" w:sz="0" w:space="0" w:color="auto"/>
                <w:left w:val="none" w:sz="0" w:space="0" w:color="auto"/>
                <w:bottom w:val="none" w:sz="0" w:space="0" w:color="auto"/>
                <w:right w:val="none" w:sz="0" w:space="0" w:color="auto"/>
              </w:divBdr>
              <w:divsChild>
                <w:div w:id="863977923">
                  <w:marLeft w:val="2928"/>
                  <w:marRight w:val="0"/>
                  <w:marTop w:val="672"/>
                  <w:marBottom w:val="0"/>
                  <w:divBdr>
                    <w:top w:val="single" w:sz="6" w:space="0" w:color="AAAAAA"/>
                    <w:left w:val="single" w:sz="6" w:space="0" w:color="AAAAAA"/>
                    <w:bottom w:val="single" w:sz="6" w:space="0" w:color="AAAAAA"/>
                    <w:right w:val="none" w:sz="0" w:space="0" w:color="auto"/>
                  </w:divBdr>
                  <w:divsChild>
                    <w:div w:id="137731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iala-aism@wanadoo.fr" TargetMode="External"/><Relationship Id="rId20" Type="http://schemas.openxmlformats.org/officeDocument/2006/relationships/theme" Target="theme/theme1.xml"/><Relationship Id="rId10" Type="http://schemas.openxmlformats.org/officeDocument/2006/relationships/hyperlink" Target="http://www.iala-aism.org" TargetMode="External"/><Relationship Id="rId11" Type="http://schemas.openxmlformats.org/officeDocument/2006/relationships/image" Target="media/image1.png"/><Relationship Id="rId12" Type="http://schemas.openxmlformats.org/officeDocument/2006/relationships/comments" Target="comments.xm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header" Target="header3.xml"/><Relationship Id="rId18" Type="http://schemas.openxmlformats.org/officeDocument/2006/relationships/footer" Target="footer3.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dley\Documents\A_Work\IALA\Committees\Administration%20-%20Committee%20File\Current%20templates\Recommendation%20Template_Mar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A97584-1458-1D42-ABEF-DE3DDCB3A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\Users\Hadley\Documents\A_Work\IALA\Committees\Administration - Committee File\Current templates\Recommendation Template_Mar11.dotx</Template>
  <TotalTime>45</TotalTime>
  <Pages>5</Pages>
  <Words>899</Words>
  <Characters>5130</Characters>
  <Application>Microsoft Macintosh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Recommendation Template</vt:lpstr>
    </vt:vector>
  </TitlesOfParts>
  <Company>Trinity House</Company>
  <LinksUpToDate>false</LinksUpToDate>
  <CharactersWithSpaces>6017</CharactersWithSpaces>
  <SharedDoc>false</SharedDoc>
  <HLinks>
    <vt:vector size="126" baseType="variant">
      <vt:variant>
        <vt:i4>1179709</vt:i4>
      </vt:variant>
      <vt:variant>
        <vt:i4>116</vt:i4>
      </vt:variant>
      <vt:variant>
        <vt:i4>0</vt:i4>
      </vt:variant>
      <vt:variant>
        <vt:i4>5</vt:i4>
      </vt:variant>
      <vt:variant>
        <vt:lpwstr/>
      </vt:variant>
      <vt:variant>
        <vt:lpwstr>_Toc216497075</vt:lpwstr>
      </vt:variant>
      <vt:variant>
        <vt:i4>1245245</vt:i4>
      </vt:variant>
      <vt:variant>
        <vt:i4>107</vt:i4>
      </vt:variant>
      <vt:variant>
        <vt:i4>0</vt:i4>
      </vt:variant>
      <vt:variant>
        <vt:i4>5</vt:i4>
      </vt:variant>
      <vt:variant>
        <vt:lpwstr/>
      </vt:variant>
      <vt:variant>
        <vt:lpwstr>_Toc216497068</vt:lpwstr>
      </vt:variant>
      <vt:variant>
        <vt:i4>1310778</vt:i4>
      </vt:variant>
      <vt:variant>
        <vt:i4>98</vt:i4>
      </vt:variant>
      <vt:variant>
        <vt:i4>0</vt:i4>
      </vt:variant>
      <vt:variant>
        <vt:i4>5</vt:i4>
      </vt:variant>
      <vt:variant>
        <vt:lpwstr/>
      </vt:variant>
      <vt:variant>
        <vt:lpwstr>_Toc216496700</vt:lpwstr>
      </vt:variant>
      <vt:variant>
        <vt:i4>1900603</vt:i4>
      </vt:variant>
      <vt:variant>
        <vt:i4>92</vt:i4>
      </vt:variant>
      <vt:variant>
        <vt:i4>0</vt:i4>
      </vt:variant>
      <vt:variant>
        <vt:i4>5</vt:i4>
      </vt:variant>
      <vt:variant>
        <vt:lpwstr/>
      </vt:variant>
      <vt:variant>
        <vt:lpwstr>_Toc216496699</vt:lpwstr>
      </vt:variant>
      <vt:variant>
        <vt:i4>1900603</vt:i4>
      </vt:variant>
      <vt:variant>
        <vt:i4>86</vt:i4>
      </vt:variant>
      <vt:variant>
        <vt:i4>0</vt:i4>
      </vt:variant>
      <vt:variant>
        <vt:i4>5</vt:i4>
      </vt:variant>
      <vt:variant>
        <vt:lpwstr/>
      </vt:variant>
      <vt:variant>
        <vt:lpwstr>_Toc216496698</vt:lpwstr>
      </vt:variant>
      <vt:variant>
        <vt:i4>1900603</vt:i4>
      </vt:variant>
      <vt:variant>
        <vt:i4>80</vt:i4>
      </vt:variant>
      <vt:variant>
        <vt:i4>0</vt:i4>
      </vt:variant>
      <vt:variant>
        <vt:i4>5</vt:i4>
      </vt:variant>
      <vt:variant>
        <vt:lpwstr/>
      </vt:variant>
      <vt:variant>
        <vt:lpwstr>_Toc216496697</vt:lpwstr>
      </vt:variant>
      <vt:variant>
        <vt:i4>1900603</vt:i4>
      </vt:variant>
      <vt:variant>
        <vt:i4>74</vt:i4>
      </vt:variant>
      <vt:variant>
        <vt:i4>0</vt:i4>
      </vt:variant>
      <vt:variant>
        <vt:i4>5</vt:i4>
      </vt:variant>
      <vt:variant>
        <vt:lpwstr/>
      </vt:variant>
      <vt:variant>
        <vt:lpwstr>_Toc216496696</vt:lpwstr>
      </vt:variant>
      <vt:variant>
        <vt:i4>1900603</vt:i4>
      </vt:variant>
      <vt:variant>
        <vt:i4>68</vt:i4>
      </vt:variant>
      <vt:variant>
        <vt:i4>0</vt:i4>
      </vt:variant>
      <vt:variant>
        <vt:i4>5</vt:i4>
      </vt:variant>
      <vt:variant>
        <vt:lpwstr/>
      </vt:variant>
      <vt:variant>
        <vt:lpwstr>_Toc216496695</vt:lpwstr>
      </vt:variant>
      <vt:variant>
        <vt:i4>1900603</vt:i4>
      </vt:variant>
      <vt:variant>
        <vt:i4>62</vt:i4>
      </vt:variant>
      <vt:variant>
        <vt:i4>0</vt:i4>
      </vt:variant>
      <vt:variant>
        <vt:i4>5</vt:i4>
      </vt:variant>
      <vt:variant>
        <vt:lpwstr/>
      </vt:variant>
      <vt:variant>
        <vt:lpwstr>_Toc216496694</vt:lpwstr>
      </vt:variant>
      <vt:variant>
        <vt:i4>1900603</vt:i4>
      </vt:variant>
      <vt:variant>
        <vt:i4>56</vt:i4>
      </vt:variant>
      <vt:variant>
        <vt:i4>0</vt:i4>
      </vt:variant>
      <vt:variant>
        <vt:i4>5</vt:i4>
      </vt:variant>
      <vt:variant>
        <vt:lpwstr/>
      </vt:variant>
      <vt:variant>
        <vt:lpwstr>_Toc216496693</vt:lpwstr>
      </vt:variant>
      <vt:variant>
        <vt:i4>1900603</vt:i4>
      </vt:variant>
      <vt:variant>
        <vt:i4>50</vt:i4>
      </vt:variant>
      <vt:variant>
        <vt:i4>0</vt:i4>
      </vt:variant>
      <vt:variant>
        <vt:i4>5</vt:i4>
      </vt:variant>
      <vt:variant>
        <vt:lpwstr/>
      </vt:variant>
      <vt:variant>
        <vt:lpwstr>_Toc216496692</vt:lpwstr>
      </vt:variant>
      <vt:variant>
        <vt:i4>1900603</vt:i4>
      </vt:variant>
      <vt:variant>
        <vt:i4>44</vt:i4>
      </vt:variant>
      <vt:variant>
        <vt:i4>0</vt:i4>
      </vt:variant>
      <vt:variant>
        <vt:i4>5</vt:i4>
      </vt:variant>
      <vt:variant>
        <vt:lpwstr/>
      </vt:variant>
      <vt:variant>
        <vt:lpwstr>_Toc216496691</vt:lpwstr>
      </vt:variant>
      <vt:variant>
        <vt:i4>1900603</vt:i4>
      </vt:variant>
      <vt:variant>
        <vt:i4>38</vt:i4>
      </vt:variant>
      <vt:variant>
        <vt:i4>0</vt:i4>
      </vt:variant>
      <vt:variant>
        <vt:i4>5</vt:i4>
      </vt:variant>
      <vt:variant>
        <vt:lpwstr/>
      </vt:variant>
      <vt:variant>
        <vt:lpwstr>_Toc216496690</vt:lpwstr>
      </vt:variant>
      <vt:variant>
        <vt:i4>1835067</vt:i4>
      </vt:variant>
      <vt:variant>
        <vt:i4>32</vt:i4>
      </vt:variant>
      <vt:variant>
        <vt:i4>0</vt:i4>
      </vt:variant>
      <vt:variant>
        <vt:i4>5</vt:i4>
      </vt:variant>
      <vt:variant>
        <vt:lpwstr/>
      </vt:variant>
      <vt:variant>
        <vt:lpwstr>_Toc216496689</vt:lpwstr>
      </vt:variant>
      <vt:variant>
        <vt:i4>1835067</vt:i4>
      </vt:variant>
      <vt:variant>
        <vt:i4>26</vt:i4>
      </vt:variant>
      <vt:variant>
        <vt:i4>0</vt:i4>
      </vt:variant>
      <vt:variant>
        <vt:i4>5</vt:i4>
      </vt:variant>
      <vt:variant>
        <vt:lpwstr/>
      </vt:variant>
      <vt:variant>
        <vt:lpwstr>_Toc216496688</vt:lpwstr>
      </vt:variant>
      <vt:variant>
        <vt:i4>1835067</vt:i4>
      </vt:variant>
      <vt:variant>
        <vt:i4>20</vt:i4>
      </vt:variant>
      <vt:variant>
        <vt:i4>0</vt:i4>
      </vt:variant>
      <vt:variant>
        <vt:i4>5</vt:i4>
      </vt:variant>
      <vt:variant>
        <vt:lpwstr/>
      </vt:variant>
      <vt:variant>
        <vt:lpwstr>_Toc216496687</vt:lpwstr>
      </vt:variant>
      <vt:variant>
        <vt:i4>1835067</vt:i4>
      </vt:variant>
      <vt:variant>
        <vt:i4>14</vt:i4>
      </vt:variant>
      <vt:variant>
        <vt:i4>0</vt:i4>
      </vt:variant>
      <vt:variant>
        <vt:i4>5</vt:i4>
      </vt:variant>
      <vt:variant>
        <vt:lpwstr/>
      </vt:variant>
      <vt:variant>
        <vt:lpwstr>_Toc216496686</vt:lpwstr>
      </vt:variant>
      <vt:variant>
        <vt:i4>1835067</vt:i4>
      </vt:variant>
      <vt:variant>
        <vt:i4>8</vt:i4>
      </vt:variant>
      <vt:variant>
        <vt:i4>0</vt:i4>
      </vt:variant>
      <vt:variant>
        <vt:i4>5</vt:i4>
      </vt:variant>
      <vt:variant>
        <vt:lpwstr/>
      </vt:variant>
      <vt:variant>
        <vt:lpwstr>_Toc216496685</vt:lpwstr>
      </vt:variant>
      <vt:variant>
        <vt:i4>1835067</vt:i4>
      </vt:variant>
      <vt:variant>
        <vt:i4>2</vt:i4>
      </vt:variant>
      <vt:variant>
        <vt:i4>0</vt:i4>
      </vt:variant>
      <vt:variant>
        <vt:i4>5</vt:i4>
      </vt:variant>
      <vt:variant>
        <vt:lpwstr/>
      </vt:variant>
      <vt:variant>
        <vt:lpwstr>_Toc216496684</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dc:creator>
  <cp:lastModifiedBy>Mike Hadley (Home)</cp:lastModifiedBy>
  <cp:revision>10</cp:revision>
  <cp:lastPrinted>2008-12-16T06:04:00Z</cp:lastPrinted>
  <dcterms:created xsi:type="dcterms:W3CDTF">2012-04-19T07:55:00Z</dcterms:created>
  <dcterms:modified xsi:type="dcterms:W3CDTF">2012-04-19T13:08:00Z</dcterms:modified>
</cp:coreProperties>
</file>